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9E686" w14:textId="77777777" w:rsidR="00143C18" w:rsidRPr="001149CD" w:rsidRDefault="00143C18" w:rsidP="00F33651">
      <w:pPr>
        <w:rPr>
          <w:color w:val="2E74B5" w:themeColor="accent1" w:themeShade="BF"/>
          <w:sz w:val="20"/>
          <w:szCs w:val="20"/>
        </w:rPr>
      </w:pPr>
      <w:bookmarkStart w:id="0" w:name="_Toc430679428"/>
    </w:p>
    <w:p w14:paraId="1B3D6D9C" w14:textId="77777777" w:rsidR="0067395D" w:rsidRPr="001149CD" w:rsidRDefault="0067395D" w:rsidP="00F33651">
      <w:pPr>
        <w:rPr>
          <w:color w:val="2E74B5" w:themeColor="accent1" w:themeShade="BF"/>
          <w:sz w:val="20"/>
          <w:szCs w:val="20"/>
        </w:rPr>
      </w:pPr>
    </w:p>
    <w:p w14:paraId="1EA2C5BA" w14:textId="77777777" w:rsidR="0067395D" w:rsidRPr="001149CD" w:rsidRDefault="0067395D" w:rsidP="00F33651">
      <w:pPr>
        <w:rPr>
          <w:color w:val="2E74B5" w:themeColor="accent1" w:themeShade="BF"/>
          <w:sz w:val="20"/>
          <w:szCs w:val="20"/>
        </w:rPr>
      </w:pPr>
    </w:p>
    <w:p w14:paraId="6588320E" w14:textId="77777777" w:rsidR="0067395D" w:rsidRPr="001149CD" w:rsidRDefault="0067395D" w:rsidP="00F33651">
      <w:pPr>
        <w:rPr>
          <w:color w:val="2E74B5" w:themeColor="accent1" w:themeShade="BF"/>
          <w:sz w:val="20"/>
          <w:szCs w:val="20"/>
        </w:rPr>
      </w:pPr>
    </w:p>
    <w:p w14:paraId="34F539D9" w14:textId="77777777" w:rsidR="00143C18" w:rsidRPr="001149CD" w:rsidRDefault="00143C18" w:rsidP="00F33651">
      <w:pPr>
        <w:rPr>
          <w:color w:val="2E74B5" w:themeColor="accent1" w:themeShade="BF"/>
          <w:sz w:val="20"/>
          <w:szCs w:val="20"/>
        </w:rPr>
      </w:pPr>
    </w:p>
    <w:p w14:paraId="3EB90FDA" w14:textId="77777777" w:rsidR="00143C18" w:rsidRPr="00652DC1" w:rsidRDefault="00510B77" w:rsidP="00F33651">
      <w:pPr>
        <w:rPr>
          <w:b/>
          <w:color w:val="2E74B5" w:themeColor="accent1" w:themeShade="BF"/>
          <w:sz w:val="20"/>
          <w:szCs w:val="20"/>
        </w:rPr>
      </w:pPr>
      <w:r w:rsidRPr="00652DC1">
        <w:rPr>
          <w:b/>
          <w:color w:val="2E74B5" w:themeColor="accent1" w:themeShade="BF"/>
          <w:sz w:val="20"/>
          <w:szCs w:val="20"/>
          <w:lang w:val="en-US"/>
        </w:rPr>
        <w:t>[titlul proiectului]</w:t>
      </w:r>
    </w:p>
    <w:p w14:paraId="5CA1E5C0" w14:textId="77777777" w:rsidR="00143C18" w:rsidRPr="00652DC1" w:rsidRDefault="00143C18" w:rsidP="00F33651">
      <w:pPr>
        <w:rPr>
          <w:rFonts w:eastAsiaTheme="minorHAnsi"/>
          <w:b/>
          <w:color w:val="2E74B5" w:themeColor="accent1" w:themeShade="BF"/>
          <w:sz w:val="20"/>
          <w:szCs w:val="20"/>
          <w:lang w:eastAsia="ro-RO"/>
        </w:rPr>
      </w:pPr>
      <w:r w:rsidRPr="00652DC1">
        <w:rPr>
          <w:b/>
          <w:color w:val="2E74B5" w:themeColor="accent1" w:themeShade="BF"/>
          <w:sz w:val="20"/>
          <w:szCs w:val="20"/>
        </w:rPr>
        <w:t>PLAN DE AFACERI</w:t>
      </w:r>
    </w:p>
    <w:p w14:paraId="49F7E27F" w14:textId="77777777" w:rsidR="009F6116" w:rsidRPr="00652DC1" w:rsidRDefault="009F6116" w:rsidP="00F33651">
      <w:pPr>
        <w:pStyle w:val="TOC1"/>
        <w:rPr>
          <w:sz w:val="20"/>
          <w:szCs w:val="20"/>
        </w:rPr>
      </w:pPr>
    </w:p>
    <w:p w14:paraId="45B9039E" w14:textId="77777777" w:rsidR="009F6116" w:rsidRPr="00652DC1" w:rsidRDefault="009F6116" w:rsidP="00F33651">
      <w:pPr>
        <w:pStyle w:val="TOC1"/>
        <w:rPr>
          <w:sz w:val="20"/>
          <w:szCs w:val="20"/>
        </w:rPr>
      </w:pPr>
    </w:p>
    <w:p w14:paraId="65CCAA4D" w14:textId="77777777" w:rsidR="0067395D" w:rsidRPr="00652DC1" w:rsidRDefault="0067395D" w:rsidP="00F33651">
      <w:pPr>
        <w:rPr>
          <w:sz w:val="20"/>
          <w:szCs w:val="20"/>
        </w:rPr>
      </w:pPr>
    </w:p>
    <w:p w14:paraId="77AE2702" w14:textId="77777777" w:rsidR="0067395D" w:rsidRPr="00652DC1" w:rsidRDefault="0067395D" w:rsidP="00F33651">
      <w:pPr>
        <w:rPr>
          <w:sz w:val="20"/>
          <w:szCs w:val="20"/>
        </w:rPr>
      </w:pPr>
    </w:p>
    <w:p w14:paraId="6F1B6C2A" w14:textId="77777777" w:rsidR="0067395D" w:rsidRPr="00652DC1" w:rsidRDefault="0067395D" w:rsidP="00F33651">
      <w:pPr>
        <w:rPr>
          <w:sz w:val="20"/>
          <w:szCs w:val="20"/>
        </w:rPr>
      </w:pPr>
    </w:p>
    <w:p w14:paraId="0A116B97" w14:textId="77777777" w:rsidR="0067395D" w:rsidRPr="00652DC1" w:rsidRDefault="0067395D" w:rsidP="00F33651">
      <w:pPr>
        <w:rPr>
          <w:sz w:val="20"/>
          <w:szCs w:val="20"/>
        </w:rPr>
      </w:pPr>
    </w:p>
    <w:sdt>
      <w:sdtPr>
        <w:rPr>
          <w:rFonts w:asciiTheme="minorHAnsi" w:eastAsia="Times New Roman" w:hAnsiTheme="minorHAnsi" w:cstheme="minorBidi"/>
          <w:color w:val="auto"/>
          <w:sz w:val="22"/>
          <w:szCs w:val="18"/>
          <w:lang w:val="ro-RO"/>
        </w:rPr>
        <w:id w:val="-603113292"/>
        <w:docPartObj>
          <w:docPartGallery w:val="Table of Contents"/>
          <w:docPartUnique/>
        </w:docPartObj>
      </w:sdtPr>
      <w:sdtEndPr>
        <w:rPr>
          <w:sz w:val="20"/>
          <w:szCs w:val="20"/>
        </w:rPr>
      </w:sdtEndPr>
      <w:sdtContent>
        <w:p w14:paraId="59593BB9" w14:textId="77777777" w:rsidR="009F6116" w:rsidRPr="00652DC1" w:rsidRDefault="009F6116" w:rsidP="005874EA">
          <w:pPr>
            <w:pStyle w:val="TOCHeading"/>
          </w:pPr>
          <w:r w:rsidRPr="00652DC1">
            <w:t>Cuprins</w:t>
          </w:r>
        </w:p>
        <w:p w14:paraId="03098196" w14:textId="77777777" w:rsidR="00300FD6" w:rsidRDefault="009F6116">
          <w:pPr>
            <w:pStyle w:val="TOC1"/>
            <w:rPr>
              <w:rFonts w:eastAsiaTheme="minorEastAsia"/>
              <w:b w:val="0"/>
              <w:iCs w:val="0"/>
              <w:lang w:eastAsia="ro-RO"/>
            </w:rPr>
          </w:pPr>
          <w:r w:rsidRPr="00652DC1">
            <w:rPr>
              <w:sz w:val="20"/>
              <w:szCs w:val="20"/>
            </w:rPr>
            <w:fldChar w:fldCharType="begin"/>
          </w:r>
          <w:r w:rsidRPr="00652DC1">
            <w:rPr>
              <w:sz w:val="20"/>
              <w:szCs w:val="20"/>
            </w:rPr>
            <w:instrText xml:space="preserve"> TOC \o "1-3" \h \z \u </w:instrText>
          </w:r>
          <w:r w:rsidRPr="00652DC1">
            <w:rPr>
              <w:sz w:val="20"/>
              <w:szCs w:val="20"/>
            </w:rPr>
            <w:fldChar w:fldCharType="separate"/>
          </w:r>
          <w:hyperlink w:anchor="_Toc32575438" w:history="1">
            <w:r w:rsidR="00300FD6" w:rsidRPr="00D86580">
              <w:rPr>
                <w:rStyle w:val="Hyperlink"/>
              </w:rPr>
              <w:t>I.</w:t>
            </w:r>
            <w:r w:rsidR="00300FD6">
              <w:rPr>
                <w:rFonts w:eastAsiaTheme="minorEastAsia"/>
                <w:b w:val="0"/>
                <w:iCs w:val="0"/>
                <w:lang w:eastAsia="ro-RO"/>
              </w:rPr>
              <w:tab/>
            </w:r>
            <w:r w:rsidR="00300FD6" w:rsidRPr="00D86580">
              <w:rPr>
                <w:rStyle w:val="Hyperlink"/>
              </w:rPr>
              <w:t>DESCRIEREA SOLICITANTULUI</w:t>
            </w:r>
            <w:r w:rsidR="00300FD6">
              <w:rPr>
                <w:webHidden/>
              </w:rPr>
              <w:tab/>
            </w:r>
            <w:r w:rsidR="00300FD6">
              <w:rPr>
                <w:webHidden/>
              </w:rPr>
              <w:fldChar w:fldCharType="begin"/>
            </w:r>
            <w:r w:rsidR="00300FD6">
              <w:rPr>
                <w:webHidden/>
              </w:rPr>
              <w:instrText xml:space="preserve"> PAGEREF _Toc32575438 \h </w:instrText>
            </w:r>
            <w:r w:rsidR="00300FD6">
              <w:rPr>
                <w:webHidden/>
              </w:rPr>
            </w:r>
            <w:r w:rsidR="00300FD6">
              <w:rPr>
                <w:webHidden/>
              </w:rPr>
              <w:fldChar w:fldCharType="separate"/>
            </w:r>
            <w:r w:rsidR="00DC0E58">
              <w:rPr>
                <w:webHidden/>
              </w:rPr>
              <w:t>2</w:t>
            </w:r>
            <w:r w:rsidR="00300FD6">
              <w:rPr>
                <w:webHidden/>
              </w:rPr>
              <w:fldChar w:fldCharType="end"/>
            </w:r>
          </w:hyperlink>
        </w:p>
        <w:p w14:paraId="1EBD05A6" w14:textId="77777777" w:rsidR="00300FD6" w:rsidRDefault="00E920BB">
          <w:pPr>
            <w:pStyle w:val="TOC2"/>
            <w:tabs>
              <w:tab w:val="left" w:pos="880"/>
              <w:tab w:val="right" w:leader="dot" w:pos="9062"/>
            </w:tabs>
            <w:rPr>
              <w:rFonts w:eastAsiaTheme="minorEastAsia"/>
              <w:iCs w:val="0"/>
              <w:szCs w:val="22"/>
              <w:lang w:eastAsia="ro-RO"/>
            </w:rPr>
          </w:pPr>
          <w:hyperlink w:anchor="_Toc32575439" w:history="1">
            <w:r w:rsidR="00300FD6" w:rsidRPr="00D86580">
              <w:rPr>
                <w:rStyle w:val="Hyperlink"/>
              </w:rPr>
              <w:t>I.1.</w:t>
            </w:r>
            <w:r w:rsidR="00300FD6">
              <w:rPr>
                <w:rFonts w:eastAsiaTheme="minorEastAsia"/>
                <w:iCs w:val="0"/>
                <w:szCs w:val="22"/>
                <w:lang w:eastAsia="ro-RO"/>
              </w:rPr>
              <w:tab/>
            </w:r>
            <w:r w:rsidR="00300FD6" w:rsidRPr="00D86580">
              <w:rPr>
                <w:rStyle w:val="Hyperlink"/>
              </w:rPr>
              <w:t>Solicitantul</w:t>
            </w:r>
            <w:r w:rsidR="00300FD6">
              <w:rPr>
                <w:webHidden/>
              </w:rPr>
              <w:tab/>
            </w:r>
            <w:r w:rsidR="00300FD6">
              <w:rPr>
                <w:webHidden/>
              </w:rPr>
              <w:fldChar w:fldCharType="begin"/>
            </w:r>
            <w:r w:rsidR="00300FD6">
              <w:rPr>
                <w:webHidden/>
              </w:rPr>
              <w:instrText xml:space="preserve"> PAGEREF _Toc32575439 \h </w:instrText>
            </w:r>
            <w:r w:rsidR="00300FD6">
              <w:rPr>
                <w:webHidden/>
              </w:rPr>
            </w:r>
            <w:r w:rsidR="00300FD6">
              <w:rPr>
                <w:webHidden/>
              </w:rPr>
              <w:fldChar w:fldCharType="separate"/>
            </w:r>
            <w:r w:rsidR="00DC0E58">
              <w:rPr>
                <w:webHidden/>
              </w:rPr>
              <w:t>2</w:t>
            </w:r>
            <w:r w:rsidR="00300FD6">
              <w:rPr>
                <w:webHidden/>
              </w:rPr>
              <w:fldChar w:fldCharType="end"/>
            </w:r>
          </w:hyperlink>
        </w:p>
        <w:p w14:paraId="548E86F3" w14:textId="77777777" w:rsidR="00300FD6" w:rsidRDefault="00E920BB">
          <w:pPr>
            <w:pStyle w:val="TOC2"/>
            <w:tabs>
              <w:tab w:val="left" w:pos="880"/>
              <w:tab w:val="right" w:leader="dot" w:pos="9062"/>
            </w:tabs>
            <w:rPr>
              <w:rFonts w:eastAsiaTheme="minorEastAsia"/>
              <w:iCs w:val="0"/>
              <w:szCs w:val="22"/>
              <w:lang w:eastAsia="ro-RO"/>
            </w:rPr>
          </w:pPr>
          <w:hyperlink w:anchor="_Toc32575440" w:history="1">
            <w:r w:rsidR="00300FD6" w:rsidRPr="00D86580">
              <w:rPr>
                <w:rStyle w:val="Hyperlink"/>
              </w:rPr>
              <w:t>I.2.</w:t>
            </w:r>
            <w:r w:rsidR="00300FD6">
              <w:rPr>
                <w:rFonts w:eastAsiaTheme="minorEastAsia"/>
                <w:iCs w:val="0"/>
                <w:szCs w:val="22"/>
                <w:lang w:eastAsia="ro-RO"/>
              </w:rPr>
              <w:tab/>
            </w:r>
            <w:r w:rsidR="00300FD6" w:rsidRPr="00D86580">
              <w:rPr>
                <w:rStyle w:val="Hyperlink"/>
              </w:rPr>
              <w:t>Descrierea activității societății:</w:t>
            </w:r>
            <w:r w:rsidR="00300FD6">
              <w:rPr>
                <w:webHidden/>
              </w:rPr>
              <w:tab/>
            </w:r>
            <w:r w:rsidR="00300FD6">
              <w:rPr>
                <w:webHidden/>
              </w:rPr>
              <w:fldChar w:fldCharType="begin"/>
            </w:r>
            <w:r w:rsidR="00300FD6">
              <w:rPr>
                <w:webHidden/>
              </w:rPr>
              <w:instrText xml:space="preserve"> PAGEREF _Toc32575440 \h </w:instrText>
            </w:r>
            <w:r w:rsidR="00300FD6">
              <w:rPr>
                <w:webHidden/>
              </w:rPr>
            </w:r>
            <w:r w:rsidR="00300FD6">
              <w:rPr>
                <w:webHidden/>
              </w:rPr>
              <w:fldChar w:fldCharType="separate"/>
            </w:r>
            <w:r w:rsidR="00DC0E58">
              <w:rPr>
                <w:webHidden/>
              </w:rPr>
              <w:t>2</w:t>
            </w:r>
            <w:r w:rsidR="00300FD6">
              <w:rPr>
                <w:webHidden/>
              </w:rPr>
              <w:fldChar w:fldCharType="end"/>
            </w:r>
          </w:hyperlink>
        </w:p>
        <w:p w14:paraId="7ADBFA5B" w14:textId="77777777" w:rsidR="00300FD6" w:rsidRDefault="00E920BB">
          <w:pPr>
            <w:pStyle w:val="TOC1"/>
            <w:rPr>
              <w:rFonts w:eastAsiaTheme="minorEastAsia"/>
              <w:b w:val="0"/>
              <w:iCs w:val="0"/>
              <w:lang w:eastAsia="ro-RO"/>
            </w:rPr>
          </w:pPr>
          <w:hyperlink w:anchor="_Toc32575441" w:history="1">
            <w:r w:rsidR="00300FD6" w:rsidRPr="00D86580">
              <w:rPr>
                <w:rStyle w:val="Hyperlink"/>
              </w:rPr>
              <w:t>II.</w:t>
            </w:r>
            <w:r w:rsidR="00300FD6">
              <w:rPr>
                <w:rFonts w:eastAsiaTheme="minorEastAsia"/>
                <w:b w:val="0"/>
                <w:iCs w:val="0"/>
                <w:lang w:eastAsia="ro-RO"/>
              </w:rPr>
              <w:tab/>
            </w:r>
            <w:r w:rsidR="00300FD6" w:rsidRPr="00D86580">
              <w:rPr>
                <w:rStyle w:val="Hyperlink"/>
              </w:rPr>
              <w:t>Descrierea produsului/serviciului/procesului ce face obiectul modelului experimental</w:t>
            </w:r>
            <w:r w:rsidR="00300FD6">
              <w:rPr>
                <w:webHidden/>
              </w:rPr>
              <w:tab/>
            </w:r>
            <w:r w:rsidR="00300FD6">
              <w:rPr>
                <w:webHidden/>
              </w:rPr>
              <w:fldChar w:fldCharType="begin"/>
            </w:r>
            <w:r w:rsidR="00300FD6">
              <w:rPr>
                <w:webHidden/>
              </w:rPr>
              <w:instrText xml:space="preserve"> PAGEREF _Toc32575441 \h </w:instrText>
            </w:r>
            <w:r w:rsidR="00300FD6">
              <w:rPr>
                <w:webHidden/>
              </w:rPr>
            </w:r>
            <w:r w:rsidR="00300FD6">
              <w:rPr>
                <w:webHidden/>
              </w:rPr>
              <w:fldChar w:fldCharType="separate"/>
            </w:r>
            <w:r w:rsidR="00DC0E58">
              <w:rPr>
                <w:webHidden/>
              </w:rPr>
              <w:t>3</w:t>
            </w:r>
            <w:r w:rsidR="00300FD6">
              <w:rPr>
                <w:webHidden/>
              </w:rPr>
              <w:fldChar w:fldCharType="end"/>
            </w:r>
          </w:hyperlink>
        </w:p>
        <w:p w14:paraId="64206C58" w14:textId="77777777" w:rsidR="00300FD6" w:rsidRDefault="00E920BB">
          <w:pPr>
            <w:pStyle w:val="TOC2"/>
            <w:tabs>
              <w:tab w:val="right" w:leader="dot" w:pos="9062"/>
            </w:tabs>
            <w:rPr>
              <w:rFonts w:eastAsiaTheme="minorEastAsia"/>
              <w:iCs w:val="0"/>
              <w:szCs w:val="22"/>
              <w:lang w:eastAsia="ro-RO"/>
            </w:rPr>
          </w:pPr>
          <w:hyperlink w:anchor="_Toc32575442" w:history="1">
            <w:r w:rsidR="00300FD6" w:rsidRPr="00D86580">
              <w:rPr>
                <w:rStyle w:val="Hyperlink"/>
              </w:rPr>
              <w:t>II.1 Analiza pieței poțențialului produs/serviciu/proces :</w:t>
            </w:r>
            <w:r w:rsidR="00300FD6">
              <w:rPr>
                <w:webHidden/>
              </w:rPr>
              <w:tab/>
            </w:r>
            <w:r w:rsidR="00300FD6">
              <w:rPr>
                <w:webHidden/>
              </w:rPr>
              <w:fldChar w:fldCharType="begin"/>
            </w:r>
            <w:r w:rsidR="00300FD6">
              <w:rPr>
                <w:webHidden/>
              </w:rPr>
              <w:instrText xml:space="preserve"> PAGEREF _Toc32575442 \h </w:instrText>
            </w:r>
            <w:r w:rsidR="00300FD6">
              <w:rPr>
                <w:webHidden/>
              </w:rPr>
            </w:r>
            <w:r w:rsidR="00300FD6">
              <w:rPr>
                <w:webHidden/>
              </w:rPr>
              <w:fldChar w:fldCharType="separate"/>
            </w:r>
            <w:r w:rsidR="00DC0E58">
              <w:rPr>
                <w:webHidden/>
              </w:rPr>
              <w:t>3</w:t>
            </w:r>
            <w:r w:rsidR="00300FD6">
              <w:rPr>
                <w:webHidden/>
              </w:rPr>
              <w:fldChar w:fldCharType="end"/>
            </w:r>
          </w:hyperlink>
        </w:p>
        <w:p w14:paraId="4AE94C67" w14:textId="77777777" w:rsidR="00300FD6" w:rsidRDefault="00E920BB">
          <w:pPr>
            <w:pStyle w:val="TOC1"/>
            <w:rPr>
              <w:rFonts w:eastAsiaTheme="minorEastAsia"/>
              <w:b w:val="0"/>
              <w:iCs w:val="0"/>
              <w:lang w:eastAsia="ro-RO"/>
            </w:rPr>
          </w:pPr>
          <w:hyperlink w:anchor="_Toc32575443" w:history="1">
            <w:r w:rsidR="00300FD6" w:rsidRPr="00D86580">
              <w:rPr>
                <w:rStyle w:val="Hyperlink"/>
              </w:rPr>
              <w:t>III.</w:t>
            </w:r>
            <w:r w:rsidR="00300FD6">
              <w:rPr>
                <w:rFonts w:eastAsiaTheme="minorEastAsia"/>
                <w:b w:val="0"/>
                <w:iCs w:val="0"/>
                <w:lang w:eastAsia="ro-RO"/>
              </w:rPr>
              <w:tab/>
            </w:r>
            <w:r w:rsidR="00300FD6" w:rsidRPr="00D86580">
              <w:rPr>
                <w:rStyle w:val="Hyperlink"/>
              </w:rPr>
              <w:t>Metodologia de implementare</w:t>
            </w:r>
            <w:r w:rsidR="00300FD6">
              <w:rPr>
                <w:webHidden/>
              </w:rPr>
              <w:tab/>
            </w:r>
            <w:r w:rsidR="00300FD6">
              <w:rPr>
                <w:webHidden/>
              </w:rPr>
              <w:fldChar w:fldCharType="begin"/>
            </w:r>
            <w:r w:rsidR="00300FD6">
              <w:rPr>
                <w:webHidden/>
              </w:rPr>
              <w:instrText xml:space="preserve"> PAGEREF _Toc32575443 \h </w:instrText>
            </w:r>
            <w:r w:rsidR="00300FD6">
              <w:rPr>
                <w:webHidden/>
              </w:rPr>
            </w:r>
            <w:r w:rsidR="00300FD6">
              <w:rPr>
                <w:webHidden/>
              </w:rPr>
              <w:fldChar w:fldCharType="separate"/>
            </w:r>
            <w:r w:rsidR="00DC0E58">
              <w:rPr>
                <w:webHidden/>
              </w:rPr>
              <w:t>4</w:t>
            </w:r>
            <w:r w:rsidR="00300FD6">
              <w:rPr>
                <w:webHidden/>
              </w:rPr>
              <w:fldChar w:fldCharType="end"/>
            </w:r>
          </w:hyperlink>
        </w:p>
        <w:p w14:paraId="7324DC7D" w14:textId="77777777" w:rsidR="00300FD6" w:rsidRDefault="00E920BB">
          <w:pPr>
            <w:pStyle w:val="TOC2"/>
            <w:tabs>
              <w:tab w:val="right" w:leader="dot" w:pos="9062"/>
            </w:tabs>
            <w:rPr>
              <w:rFonts w:eastAsiaTheme="minorEastAsia"/>
              <w:iCs w:val="0"/>
              <w:szCs w:val="22"/>
              <w:lang w:eastAsia="ro-RO"/>
            </w:rPr>
          </w:pPr>
          <w:hyperlink w:anchor="_Toc32575444" w:history="1">
            <w:r w:rsidR="00300FD6" w:rsidRPr="00D86580">
              <w:rPr>
                <w:rStyle w:val="Hyperlink"/>
              </w:rPr>
              <w:t>III.1 Strategia</w:t>
            </w:r>
            <w:r w:rsidR="00300FD6">
              <w:rPr>
                <w:webHidden/>
              </w:rPr>
              <w:tab/>
            </w:r>
            <w:r w:rsidR="00300FD6">
              <w:rPr>
                <w:webHidden/>
              </w:rPr>
              <w:fldChar w:fldCharType="begin"/>
            </w:r>
            <w:r w:rsidR="00300FD6">
              <w:rPr>
                <w:webHidden/>
              </w:rPr>
              <w:instrText xml:space="preserve"> PAGEREF _Toc32575444 \h </w:instrText>
            </w:r>
            <w:r w:rsidR="00300FD6">
              <w:rPr>
                <w:webHidden/>
              </w:rPr>
            </w:r>
            <w:r w:rsidR="00300FD6">
              <w:rPr>
                <w:webHidden/>
              </w:rPr>
              <w:fldChar w:fldCharType="separate"/>
            </w:r>
            <w:r w:rsidR="00DC0E58">
              <w:rPr>
                <w:webHidden/>
              </w:rPr>
              <w:t>4</w:t>
            </w:r>
            <w:r w:rsidR="00300FD6">
              <w:rPr>
                <w:webHidden/>
              </w:rPr>
              <w:fldChar w:fldCharType="end"/>
            </w:r>
          </w:hyperlink>
        </w:p>
        <w:p w14:paraId="682B95C7" w14:textId="77777777" w:rsidR="00300FD6" w:rsidRDefault="00E920BB">
          <w:pPr>
            <w:pStyle w:val="TOC2"/>
            <w:tabs>
              <w:tab w:val="right" w:leader="dot" w:pos="9062"/>
            </w:tabs>
            <w:rPr>
              <w:rFonts w:eastAsiaTheme="minorEastAsia"/>
              <w:iCs w:val="0"/>
              <w:szCs w:val="22"/>
              <w:lang w:eastAsia="ro-RO"/>
            </w:rPr>
          </w:pPr>
          <w:hyperlink w:anchor="_Toc32575445" w:history="1">
            <w:r w:rsidR="00300FD6" w:rsidRPr="00D86580">
              <w:rPr>
                <w:rStyle w:val="Hyperlink"/>
              </w:rPr>
              <w:t>III.2 Planul de lucru</w:t>
            </w:r>
            <w:r w:rsidR="00300FD6">
              <w:rPr>
                <w:webHidden/>
              </w:rPr>
              <w:tab/>
            </w:r>
            <w:r w:rsidR="00300FD6">
              <w:rPr>
                <w:webHidden/>
              </w:rPr>
              <w:fldChar w:fldCharType="begin"/>
            </w:r>
            <w:r w:rsidR="00300FD6">
              <w:rPr>
                <w:webHidden/>
              </w:rPr>
              <w:instrText xml:space="preserve"> PAGEREF _Toc32575445 \h </w:instrText>
            </w:r>
            <w:r w:rsidR="00300FD6">
              <w:rPr>
                <w:webHidden/>
              </w:rPr>
            </w:r>
            <w:r w:rsidR="00300FD6">
              <w:rPr>
                <w:webHidden/>
              </w:rPr>
              <w:fldChar w:fldCharType="separate"/>
            </w:r>
            <w:r w:rsidR="00DC0E58">
              <w:rPr>
                <w:webHidden/>
              </w:rPr>
              <w:t>4</w:t>
            </w:r>
            <w:r w:rsidR="00300FD6">
              <w:rPr>
                <w:webHidden/>
              </w:rPr>
              <w:fldChar w:fldCharType="end"/>
            </w:r>
          </w:hyperlink>
        </w:p>
        <w:p w14:paraId="6B1DE28F" w14:textId="094E1DE3" w:rsidR="00300FD6" w:rsidRDefault="00E920BB">
          <w:pPr>
            <w:pStyle w:val="TOC2"/>
            <w:tabs>
              <w:tab w:val="right" w:leader="dot" w:pos="9062"/>
            </w:tabs>
            <w:rPr>
              <w:rFonts w:eastAsiaTheme="minorEastAsia"/>
              <w:iCs w:val="0"/>
              <w:szCs w:val="22"/>
              <w:lang w:eastAsia="ro-RO"/>
            </w:rPr>
          </w:pPr>
          <w:hyperlink w:anchor="_Toc32575446" w:history="1">
            <w:r w:rsidR="00300FD6" w:rsidRPr="00D86580">
              <w:rPr>
                <w:rStyle w:val="Hyperlink"/>
              </w:rPr>
              <w:t>III.3 Resursele:</w:t>
            </w:r>
            <w:r w:rsidR="00300FD6">
              <w:rPr>
                <w:webHidden/>
              </w:rPr>
              <w:tab/>
            </w:r>
            <w:r w:rsidR="00300FD6">
              <w:rPr>
                <w:webHidden/>
              </w:rPr>
              <w:fldChar w:fldCharType="begin"/>
            </w:r>
            <w:r w:rsidR="00300FD6">
              <w:rPr>
                <w:webHidden/>
              </w:rPr>
              <w:instrText xml:space="preserve"> PAGEREF _Toc32575446 \h </w:instrText>
            </w:r>
            <w:r w:rsidR="00300FD6">
              <w:rPr>
                <w:webHidden/>
              </w:rPr>
            </w:r>
            <w:r w:rsidR="00300FD6">
              <w:rPr>
                <w:webHidden/>
              </w:rPr>
              <w:fldChar w:fldCharType="separate"/>
            </w:r>
            <w:r w:rsidR="00DC0E58">
              <w:rPr>
                <w:webHidden/>
              </w:rPr>
              <w:t>5</w:t>
            </w:r>
            <w:r w:rsidR="00300FD6">
              <w:rPr>
                <w:webHidden/>
              </w:rPr>
              <w:fldChar w:fldCharType="end"/>
            </w:r>
          </w:hyperlink>
        </w:p>
        <w:p w14:paraId="74897E09" w14:textId="77777777" w:rsidR="00300FD6" w:rsidRDefault="00E920BB">
          <w:pPr>
            <w:pStyle w:val="TOC2"/>
            <w:tabs>
              <w:tab w:val="right" w:leader="dot" w:pos="9062"/>
            </w:tabs>
            <w:rPr>
              <w:rFonts w:eastAsiaTheme="minorEastAsia"/>
              <w:iCs w:val="0"/>
              <w:szCs w:val="22"/>
              <w:lang w:eastAsia="ro-RO"/>
            </w:rPr>
          </w:pPr>
          <w:hyperlink w:anchor="_Toc32575447" w:history="1">
            <w:r w:rsidR="00300FD6" w:rsidRPr="00D86580">
              <w:rPr>
                <w:rStyle w:val="Hyperlink"/>
              </w:rPr>
              <w:t>III.4 Mecanismul de diseminare a metodologiei utilizate și a rezultatelor proiectului</w:t>
            </w:r>
            <w:r w:rsidR="00300FD6">
              <w:rPr>
                <w:webHidden/>
              </w:rPr>
              <w:tab/>
            </w:r>
            <w:r w:rsidR="00300FD6">
              <w:rPr>
                <w:webHidden/>
              </w:rPr>
              <w:fldChar w:fldCharType="begin"/>
            </w:r>
            <w:r w:rsidR="00300FD6">
              <w:rPr>
                <w:webHidden/>
              </w:rPr>
              <w:instrText xml:space="preserve"> PAGEREF _Toc32575447 \h </w:instrText>
            </w:r>
            <w:r w:rsidR="00300FD6">
              <w:rPr>
                <w:webHidden/>
              </w:rPr>
            </w:r>
            <w:r w:rsidR="00300FD6">
              <w:rPr>
                <w:webHidden/>
              </w:rPr>
              <w:fldChar w:fldCharType="separate"/>
            </w:r>
            <w:r w:rsidR="00DC0E58">
              <w:rPr>
                <w:webHidden/>
              </w:rPr>
              <w:t>6</w:t>
            </w:r>
            <w:r w:rsidR="00300FD6">
              <w:rPr>
                <w:webHidden/>
              </w:rPr>
              <w:fldChar w:fldCharType="end"/>
            </w:r>
          </w:hyperlink>
        </w:p>
        <w:p w14:paraId="59B5034C" w14:textId="77777777" w:rsidR="00300FD6" w:rsidRDefault="00E920BB">
          <w:pPr>
            <w:pStyle w:val="TOC1"/>
            <w:rPr>
              <w:rFonts w:eastAsiaTheme="minorEastAsia"/>
              <w:b w:val="0"/>
              <w:iCs w:val="0"/>
              <w:lang w:eastAsia="ro-RO"/>
            </w:rPr>
          </w:pPr>
          <w:hyperlink w:anchor="_Toc32575448" w:history="1">
            <w:r w:rsidR="00300FD6" w:rsidRPr="00D86580">
              <w:rPr>
                <w:rStyle w:val="Hyperlink"/>
              </w:rPr>
              <w:t>IV.</w:t>
            </w:r>
            <w:r w:rsidR="00300FD6">
              <w:rPr>
                <w:rFonts w:eastAsiaTheme="minorEastAsia"/>
                <w:b w:val="0"/>
                <w:iCs w:val="0"/>
                <w:lang w:eastAsia="ro-RO"/>
              </w:rPr>
              <w:tab/>
            </w:r>
            <w:r w:rsidR="00300FD6" w:rsidRPr="00D86580">
              <w:rPr>
                <w:rStyle w:val="Hyperlink"/>
              </w:rPr>
              <w:t>Evaluarea planului de afaceri</w:t>
            </w:r>
            <w:r w:rsidR="00300FD6">
              <w:rPr>
                <w:webHidden/>
              </w:rPr>
              <w:tab/>
            </w:r>
            <w:r w:rsidR="00300FD6">
              <w:rPr>
                <w:webHidden/>
              </w:rPr>
              <w:fldChar w:fldCharType="begin"/>
            </w:r>
            <w:r w:rsidR="00300FD6">
              <w:rPr>
                <w:webHidden/>
              </w:rPr>
              <w:instrText xml:space="preserve"> PAGEREF _Toc32575448 \h </w:instrText>
            </w:r>
            <w:r w:rsidR="00300FD6">
              <w:rPr>
                <w:webHidden/>
              </w:rPr>
            </w:r>
            <w:r w:rsidR="00300FD6">
              <w:rPr>
                <w:webHidden/>
              </w:rPr>
              <w:fldChar w:fldCharType="separate"/>
            </w:r>
            <w:r w:rsidR="00DC0E58">
              <w:rPr>
                <w:webHidden/>
              </w:rPr>
              <w:t>6</w:t>
            </w:r>
            <w:r w:rsidR="00300FD6">
              <w:rPr>
                <w:webHidden/>
              </w:rPr>
              <w:fldChar w:fldCharType="end"/>
            </w:r>
          </w:hyperlink>
        </w:p>
        <w:p w14:paraId="552C11FA" w14:textId="7674C45E" w:rsidR="009F6116" w:rsidRPr="00652DC1" w:rsidRDefault="009F6116" w:rsidP="00F33651">
          <w:pPr>
            <w:rPr>
              <w:sz w:val="20"/>
              <w:szCs w:val="20"/>
            </w:rPr>
          </w:pPr>
          <w:r w:rsidRPr="00652DC1">
            <w:rPr>
              <w:sz w:val="20"/>
              <w:szCs w:val="20"/>
            </w:rPr>
            <w:fldChar w:fldCharType="end"/>
          </w:r>
        </w:p>
      </w:sdtContent>
    </w:sdt>
    <w:p w14:paraId="61326348" w14:textId="5EFF8FA6" w:rsidR="004E3B1D" w:rsidRPr="004E3B1D" w:rsidRDefault="00CA20C0" w:rsidP="004E3B1D">
      <w:pPr>
        <w:rPr>
          <w:sz w:val="20"/>
          <w:szCs w:val="20"/>
        </w:rPr>
      </w:pPr>
      <w:r w:rsidRPr="00652DC1">
        <w:rPr>
          <w:sz w:val="20"/>
          <w:szCs w:val="20"/>
        </w:rPr>
        <w:br w:type="page"/>
      </w:r>
      <w:bookmarkStart w:id="1" w:name="_Toc520892160"/>
      <w:bookmarkEnd w:id="0"/>
    </w:p>
    <w:p w14:paraId="21FD4A44" w14:textId="1B89EF41" w:rsidR="00447C02" w:rsidRPr="002171AE" w:rsidRDefault="00447C02" w:rsidP="00E920BB">
      <w:pPr>
        <w:pStyle w:val="Heading1"/>
        <w:numPr>
          <w:ilvl w:val="0"/>
          <w:numId w:val="7"/>
        </w:numPr>
      </w:pPr>
      <w:bookmarkStart w:id="2" w:name="_Toc32575438"/>
      <w:r w:rsidRPr="002171AE">
        <w:lastRenderedPageBreak/>
        <w:t>DESCRIEREA SOLICITANTULUI</w:t>
      </w:r>
      <w:bookmarkEnd w:id="1"/>
      <w:bookmarkEnd w:id="2"/>
    </w:p>
    <w:p w14:paraId="38E68D44" w14:textId="14EB479E" w:rsidR="00467082" w:rsidRPr="002171AE" w:rsidRDefault="009D3748" w:rsidP="005874EA">
      <w:pPr>
        <w:pStyle w:val="Heading2"/>
      </w:pPr>
      <w:bookmarkStart w:id="3" w:name="_Toc32575439"/>
      <w:r>
        <w:t>Solicitantul</w:t>
      </w:r>
      <w:bookmarkEnd w:id="3"/>
      <w:r w:rsidR="00467082">
        <w:t xml:space="preserve"> </w:t>
      </w:r>
    </w:p>
    <w:p w14:paraId="431306F4" w14:textId="77777777" w:rsidR="00447C02" w:rsidRPr="002171AE" w:rsidRDefault="00447C02" w:rsidP="00447C02">
      <w:pPr>
        <w:rPr>
          <w:i/>
          <w:iCs w:val="0"/>
          <w:sz w:val="20"/>
          <w:szCs w:val="20"/>
        </w:rPr>
      </w:pPr>
      <w:r w:rsidRPr="002171AE">
        <w:rPr>
          <w:i/>
          <w:sz w:val="20"/>
          <w:szCs w:val="20"/>
        </w:rPr>
        <w:t>Se vor furniza date cu privire la:</w:t>
      </w:r>
    </w:p>
    <w:p w14:paraId="4BFE970E" w14:textId="77777777" w:rsidR="00447C02" w:rsidRPr="002171AE" w:rsidRDefault="00447C02" w:rsidP="00E920BB">
      <w:pPr>
        <w:numPr>
          <w:ilvl w:val="0"/>
          <w:numId w:val="3"/>
        </w:numPr>
        <w:rPr>
          <w:iCs w:val="0"/>
          <w:sz w:val="20"/>
          <w:szCs w:val="20"/>
        </w:rPr>
      </w:pPr>
      <w:r w:rsidRPr="002171AE">
        <w:rPr>
          <w:sz w:val="20"/>
          <w:szCs w:val="20"/>
        </w:rPr>
        <w:t>Denumirea entității</w:t>
      </w:r>
      <w:r w:rsidRPr="002171AE">
        <w:rPr>
          <w:sz w:val="20"/>
          <w:szCs w:val="20"/>
          <w:vertAlign w:val="superscript"/>
        </w:rPr>
        <w:footnoteReference w:id="1"/>
      </w:r>
      <w:r w:rsidRPr="002171AE">
        <w:rPr>
          <w:sz w:val="20"/>
          <w:szCs w:val="20"/>
        </w:rPr>
        <w:t>;</w:t>
      </w:r>
    </w:p>
    <w:p w14:paraId="00F5DAD1" w14:textId="77777777" w:rsidR="00447C02" w:rsidRPr="002171AE" w:rsidRDefault="00447C02" w:rsidP="00E920BB">
      <w:pPr>
        <w:numPr>
          <w:ilvl w:val="0"/>
          <w:numId w:val="5"/>
        </w:numPr>
        <w:rPr>
          <w:iCs w:val="0"/>
          <w:sz w:val="20"/>
          <w:szCs w:val="20"/>
        </w:rPr>
      </w:pPr>
      <w:r w:rsidRPr="002171AE">
        <w:rPr>
          <w:sz w:val="20"/>
          <w:szCs w:val="20"/>
        </w:rPr>
        <w:t>Scurtă descriere a entității;</w:t>
      </w:r>
    </w:p>
    <w:p w14:paraId="72D83886" w14:textId="77777777" w:rsidR="00447C02" w:rsidRPr="002171AE" w:rsidRDefault="00447C02" w:rsidP="00E920BB">
      <w:pPr>
        <w:numPr>
          <w:ilvl w:val="0"/>
          <w:numId w:val="3"/>
        </w:numPr>
        <w:rPr>
          <w:iCs w:val="0"/>
          <w:sz w:val="20"/>
          <w:szCs w:val="20"/>
        </w:rPr>
      </w:pPr>
      <w:r w:rsidRPr="002171AE">
        <w:rPr>
          <w:sz w:val="20"/>
          <w:szCs w:val="20"/>
        </w:rPr>
        <w:t>Forma de organizare;</w:t>
      </w:r>
    </w:p>
    <w:p w14:paraId="6BFD5A26" w14:textId="77777777" w:rsidR="00447C02" w:rsidRPr="002171AE" w:rsidRDefault="00447C02" w:rsidP="00E920BB">
      <w:pPr>
        <w:numPr>
          <w:ilvl w:val="0"/>
          <w:numId w:val="3"/>
        </w:numPr>
        <w:rPr>
          <w:iCs w:val="0"/>
          <w:sz w:val="20"/>
          <w:szCs w:val="20"/>
        </w:rPr>
      </w:pPr>
      <w:r w:rsidRPr="002171AE">
        <w:rPr>
          <w:sz w:val="20"/>
          <w:szCs w:val="20"/>
        </w:rPr>
        <w:t>Numele complet al reprezentantului legal/ administratorilor și acționarilor, cote de participare deținute, prin completarea următorului tabel:</w:t>
      </w:r>
    </w:p>
    <w:p w14:paraId="30C447F1" w14:textId="77777777" w:rsidR="00447C02" w:rsidRPr="002171AE" w:rsidRDefault="00447C02" w:rsidP="00447C02">
      <w:pPr>
        <w:ind w:left="720" w:hanging="720"/>
        <w:rPr>
          <w:b/>
          <w:i/>
          <w:iCs w:val="0"/>
          <w:sz w:val="20"/>
          <w:szCs w:val="20"/>
        </w:rPr>
      </w:pPr>
    </w:p>
    <w:p w14:paraId="7508C289" w14:textId="77777777" w:rsidR="00447C02" w:rsidRPr="002171AE" w:rsidRDefault="00447C02" w:rsidP="00447C02">
      <w:pPr>
        <w:ind w:left="720" w:hanging="720"/>
        <w:rPr>
          <w:b/>
          <w:i/>
          <w:iCs w:val="0"/>
          <w:sz w:val="20"/>
          <w:szCs w:val="20"/>
        </w:rPr>
      </w:pPr>
      <w:r w:rsidRPr="002171AE">
        <w:rPr>
          <w:b/>
          <w:i/>
          <w:sz w:val="20"/>
          <w:szCs w:val="20"/>
        </w:rPr>
        <w:t>Tabel nr. … Denumire tabel</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2265"/>
        <w:gridCol w:w="2721"/>
        <w:gridCol w:w="2382"/>
      </w:tblGrid>
      <w:tr w:rsidR="00447C02" w:rsidRPr="002171AE" w14:paraId="28444B4A" w14:textId="77777777" w:rsidTr="005874EA">
        <w:trPr>
          <w:trHeight w:val="557"/>
        </w:trPr>
        <w:tc>
          <w:tcPr>
            <w:tcW w:w="1704" w:type="dxa"/>
            <w:shd w:val="clear" w:color="auto" w:fill="auto"/>
          </w:tcPr>
          <w:p w14:paraId="6C1C07BD" w14:textId="77777777" w:rsidR="00447C02" w:rsidRPr="002171AE" w:rsidRDefault="00447C02" w:rsidP="008E32CD">
            <w:pPr>
              <w:rPr>
                <w:iCs w:val="0"/>
                <w:sz w:val="20"/>
                <w:szCs w:val="20"/>
              </w:rPr>
            </w:pPr>
            <w:r w:rsidRPr="002171AE">
              <w:rPr>
                <w:sz w:val="20"/>
                <w:szCs w:val="20"/>
              </w:rPr>
              <w:t>Nr.crt.</w:t>
            </w:r>
          </w:p>
        </w:tc>
        <w:tc>
          <w:tcPr>
            <w:tcW w:w="2265" w:type="dxa"/>
            <w:shd w:val="clear" w:color="auto" w:fill="auto"/>
          </w:tcPr>
          <w:p w14:paraId="0A61D52D" w14:textId="77777777" w:rsidR="00447C02" w:rsidRPr="002171AE" w:rsidRDefault="00447C02" w:rsidP="008E32CD">
            <w:pPr>
              <w:rPr>
                <w:iCs w:val="0"/>
                <w:sz w:val="20"/>
                <w:szCs w:val="20"/>
              </w:rPr>
            </w:pPr>
            <w:r w:rsidRPr="002171AE">
              <w:rPr>
                <w:sz w:val="20"/>
                <w:szCs w:val="20"/>
              </w:rPr>
              <w:t>Nume și prenume</w:t>
            </w:r>
          </w:p>
        </w:tc>
        <w:tc>
          <w:tcPr>
            <w:tcW w:w="2721" w:type="dxa"/>
            <w:shd w:val="clear" w:color="auto" w:fill="auto"/>
          </w:tcPr>
          <w:p w14:paraId="663BC808" w14:textId="77777777" w:rsidR="00447C02" w:rsidRPr="002171AE" w:rsidRDefault="00447C02" w:rsidP="008E32CD">
            <w:pPr>
              <w:rPr>
                <w:iCs w:val="0"/>
                <w:sz w:val="20"/>
                <w:szCs w:val="20"/>
              </w:rPr>
            </w:pPr>
            <w:r w:rsidRPr="002171AE">
              <w:rPr>
                <w:sz w:val="20"/>
                <w:szCs w:val="20"/>
              </w:rPr>
              <w:t>Poziția în cadrul companiei (administrator(i)/acționar(i))</w:t>
            </w:r>
          </w:p>
        </w:tc>
        <w:tc>
          <w:tcPr>
            <w:tcW w:w="2382" w:type="dxa"/>
            <w:shd w:val="clear" w:color="auto" w:fill="auto"/>
          </w:tcPr>
          <w:p w14:paraId="1E75CCF3" w14:textId="77777777" w:rsidR="00447C02" w:rsidRPr="002171AE" w:rsidRDefault="00447C02" w:rsidP="008E32CD">
            <w:pPr>
              <w:rPr>
                <w:iCs w:val="0"/>
                <w:sz w:val="20"/>
                <w:szCs w:val="20"/>
              </w:rPr>
            </w:pPr>
            <w:r w:rsidRPr="002171AE">
              <w:rPr>
                <w:sz w:val="20"/>
                <w:szCs w:val="20"/>
              </w:rPr>
              <w:t>Cota de participare deținută (%)</w:t>
            </w:r>
          </w:p>
        </w:tc>
      </w:tr>
      <w:tr w:rsidR="00447C02" w:rsidRPr="002171AE" w14:paraId="2E9650CA" w14:textId="77777777" w:rsidTr="005874EA">
        <w:trPr>
          <w:trHeight w:val="262"/>
        </w:trPr>
        <w:tc>
          <w:tcPr>
            <w:tcW w:w="1704" w:type="dxa"/>
            <w:shd w:val="clear" w:color="auto" w:fill="auto"/>
          </w:tcPr>
          <w:p w14:paraId="5F091485" w14:textId="77777777" w:rsidR="00447C02" w:rsidRPr="002171AE" w:rsidRDefault="00447C02" w:rsidP="008E32CD">
            <w:pPr>
              <w:rPr>
                <w:iCs w:val="0"/>
                <w:sz w:val="20"/>
                <w:szCs w:val="20"/>
              </w:rPr>
            </w:pPr>
            <w:r w:rsidRPr="002171AE">
              <w:rPr>
                <w:sz w:val="20"/>
                <w:szCs w:val="20"/>
              </w:rPr>
              <w:t>1</w:t>
            </w:r>
          </w:p>
        </w:tc>
        <w:tc>
          <w:tcPr>
            <w:tcW w:w="2265" w:type="dxa"/>
            <w:shd w:val="clear" w:color="auto" w:fill="auto"/>
          </w:tcPr>
          <w:p w14:paraId="7A652CD2" w14:textId="77777777" w:rsidR="00447C02" w:rsidRPr="002171AE" w:rsidRDefault="00447C02" w:rsidP="008E32CD">
            <w:pPr>
              <w:rPr>
                <w:iCs w:val="0"/>
                <w:sz w:val="20"/>
                <w:szCs w:val="20"/>
              </w:rPr>
            </w:pPr>
          </w:p>
        </w:tc>
        <w:tc>
          <w:tcPr>
            <w:tcW w:w="2721" w:type="dxa"/>
            <w:shd w:val="clear" w:color="auto" w:fill="auto"/>
          </w:tcPr>
          <w:p w14:paraId="167573D2" w14:textId="77777777" w:rsidR="00447C02" w:rsidRPr="002171AE" w:rsidRDefault="00447C02" w:rsidP="008E32CD">
            <w:pPr>
              <w:rPr>
                <w:iCs w:val="0"/>
                <w:sz w:val="20"/>
                <w:szCs w:val="20"/>
              </w:rPr>
            </w:pPr>
          </w:p>
        </w:tc>
        <w:tc>
          <w:tcPr>
            <w:tcW w:w="2382" w:type="dxa"/>
            <w:shd w:val="clear" w:color="auto" w:fill="auto"/>
          </w:tcPr>
          <w:p w14:paraId="32E8F89C" w14:textId="77777777" w:rsidR="00447C02" w:rsidRPr="002171AE" w:rsidRDefault="00447C02" w:rsidP="008E32CD">
            <w:pPr>
              <w:rPr>
                <w:iCs w:val="0"/>
                <w:sz w:val="20"/>
                <w:szCs w:val="20"/>
              </w:rPr>
            </w:pPr>
          </w:p>
        </w:tc>
      </w:tr>
      <w:tr w:rsidR="00447C02" w:rsidRPr="002171AE" w14:paraId="39F8896F" w14:textId="77777777" w:rsidTr="005874EA">
        <w:trPr>
          <w:trHeight w:val="278"/>
        </w:trPr>
        <w:tc>
          <w:tcPr>
            <w:tcW w:w="1704" w:type="dxa"/>
            <w:shd w:val="clear" w:color="auto" w:fill="auto"/>
          </w:tcPr>
          <w:p w14:paraId="57A6203C" w14:textId="77777777" w:rsidR="00447C02" w:rsidRPr="002171AE" w:rsidRDefault="00447C02" w:rsidP="008E32CD">
            <w:pPr>
              <w:rPr>
                <w:iCs w:val="0"/>
                <w:sz w:val="20"/>
                <w:szCs w:val="20"/>
              </w:rPr>
            </w:pPr>
            <w:r w:rsidRPr="002171AE">
              <w:rPr>
                <w:sz w:val="20"/>
                <w:szCs w:val="20"/>
              </w:rPr>
              <w:t>2</w:t>
            </w:r>
          </w:p>
        </w:tc>
        <w:tc>
          <w:tcPr>
            <w:tcW w:w="2265" w:type="dxa"/>
            <w:shd w:val="clear" w:color="auto" w:fill="auto"/>
          </w:tcPr>
          <w:p w14:paraId="1B2F893F" w14:textId="77777777" w:rsidR="00447C02" w:rsidRPr="002171AE" w:rsidRDefault="00447C02" w:rsidP="008E32CD">
            <w:pPr>
              <w:rPr>
                <w:iCs w:val="0"/>
                <w:sz w:val="20"/>
                <w:szCs w:val="20"/>
              </w:rPr>
            </w:pPr>
          </w:p>
        </w:tc>
        <w:tc>
          <w:tcPr>
            <w:tcW w:w="2721" w:type="dxa"/>
            <w:shd w:val="clear" w:color="auto" w:fill="auto"/>
          </w:tcPr>
          <w:p w14:paraId="09B0FB80" w14:textId="77777777" w:rsidR="00447C02" w:rsidRPr="002171AE" w:rsidRDefault="00447C02" w:rsidP="008E32CD">
            <w:pPr>
              <w:rPr>
                <w:iCs w:val="0"/>
                <w:sz w:val="20"/>
                <w:szCs w:val="20"/>
              </w:rPr>
            </w:pPr>
          </w:p>
        </w:tc>
        <w:tc>
          <w:tcPr>
            <w:tcW w:w="2382" w:type="dxa"/>
            <w:shd w:val="clear" w:color="auto" w:fill="auto"/>
          </w:tcPr>
          <w:p w14:paraId="65AD0728" w14:textId="77777777" w:rsidR="00447C02" w:rsidRPr="002171AE" w:rsidRDefault="00447C02" w:rsidP="008E32CD">
            <w:pPr>
              <w:rPr>
                <w:iCs w:val="0"/>
                <w:sz w:val="20"/>
                <w:szCs w:val="20"/>
              </w:rPr>
            </w:pPr>
          </w:p>
        </w:tc>
      </w:tr>
      <w:tr w:rsidR="00447C02" w:rsidRPr="002171AE" w14:paraId="45C87C80" w14:textId="77777777" w:rsidTr="005874EA">
        <w:trPr>
          <w:trHeight w:val="278"/>
        </w:trPr>
        <w:tc>
          <w:tcPr>
            <w:tcW w:w="1704" w:type="dxa"/>
            <w:shd w:val="clear" w:color="auto" w:fill="auto"/>
          </w:tcPr>
          <w:p w14:paraId="0EBD437D" w14:textId="77777777" w:rsidR="00447C02" w:rsidRPr="002171AE" w:rsidRDefault="00447C02" w:rsidP="008E32CD">
            <w:pPr>
              <w:rPr>
                <w:iCs w:val="0"/>
                <w:sz w:val="20"/>
                <w:szCs w:val="20"/>
              </w:rPr>
            </w:pPr>
            <w:r w:rsidRPr="002171AE">
              <w:rPr>
                <w:sz w:val="20"/>
                <w:szCs w:val="20"/>
              </w:rPr>
              <w:t>…</w:t>
            </w:r>
          </w:p>
        </w:tc>
        <w:tc>
          <w:tcPr>
            <w:tcW w:w="2265" w:type="dxa"/>
            <w:shd w:val="clear" w:color="auto" w:fill="auto"/>
          </w:tcPr>
          <w:p w14:paraId="0DD2D5ED" w14:textId="77777777" w:rsidR="00447C02" w:rsidRPr="002171AE" w:rsidRDefault="00447C02" w:rsidP="008E32CD">
            <w:pPr>
              <w:rPr>
                <w:iCs w:val="0"/>
                <w:sz w:val="20"/>
                <w:szCs w:val="20"/>
              </w:rPr>
            </w:pPr>
          </w:p>
        </w:tc>
        <w:tc>
          <w:tcPr>
            <w:tcW w:w="2721" w:type="dxa"/>
            <w:shd w:val="clear" w:color="auto" w:fill="auto"/>
          </w:tcPr>
          <w:p w14:paraId="6C658B75" w14:textId="77777777" w:rsidR="00447C02" w:rsidRPr="002171AE" w:rsidRDefault="00447C02" w:rsidP="008E32CD">
            <w:pPr>
              <w:rPr>
                <w:iCs w:val="0"/>
                <w:sz w:val="20"/>
                <w:szCs w:val="20"/>
              </w:rPr>
            </w:pPr>
          </w:p>
        </w:tc>
        <w:tc>
          <w:tcPr>
            <w:tcW w:w="2382" w:type="dxa"/>
            <w:shd w:val="clear" w:color="auto" w:fill="auto"/>
          </w:tcPr>
          <w:p w14:paraId="0EA407B6" w14:textId="77777777" w:rsidR="00447C02" w:rsidRPr="002171AE" w:rsidRDefault="00447C02" w:rsidP="008E32CD">
            <w:pPr>
              <w:rPr>
                <w:iCs w:val="0"/>
                <w:sz w:val="20"/>
                <w:szCs w:val="20"/>
              </w:rPr>
            </w:pPr>
          </w:p>
        </w:tc>
      </w:tr>
    </w:tbl>
    <w:p w14:paraId="375D1ADC" w14:textId="77777777" w:rsidR="00447C02" w:rsidRPr="002171AE" w:rsidRDefault="00447C02" w:rsidP="00447C02">
      <w:pPr>
        <w:ind w:left="720"/>
        <w:rPr>
          <w:iCs w:val="0"/>
          <w:sz w:val="20"/>
          <w:szCs w:val="20"/>
        </w:rPr>
      </w:pPr>
    </w:p>
    <w:p w14:paraId="09DC3408" w14:textId="77777777" w:rsidR="00447C02" w:rsidRPr="002171AE" w:rsidRDefault="00447C02" w:rsidP="00E920BB">
      <w:pPr>
        <w:numPr>
          <w:ilvl w:val="0"/>
          <w:numId w:val="3"/>
        </w:numPr>
        <w:rPr>
          <w:iCs w:val="0"/>
          <w:sz w:val="20"/>
          <w:szCs w:val="20"/>
        </w:rPr>
      </w:pPr>
      <w:r w:rsidRPr="002171AE">
        <w:rPr>
          <w:sz w:val="20"/>
          <w:szCs w:val="20"/>
        </w:rPr>
        <w:t>Localizare, adresa sediului social (principal), sucursale, filiale – unde este cazul;</w:t>
      </w:r>
    </w:p>
    <w:p w14:paraId="5FC4BCAB" w14:textId="77777777" w:rsidR="00447C02" w:rsidRPr="002171AE" w:rsidRDefault="00447C02" w:rsidP="00E920BB">
      <w:pPr>
        <w:numPr>
          <w:ilvl w:val="0"/>
          <w:numId w:val="3"/>
        </w:numPr>
        <w:rPr>
          <w:iCs w:val="0"/>
          <w:sz w:val="20"/>
          <w:szCs w:val="20"/>
        </w:rPr>
      </w:pPr>
      <w:r w:rsidRPr="002171AE">
        <w:rPr>
          <w:bCs/>
          <w:sz w:val="20"/>
          <w:szCs w:val="20"/>
        </w:rPr>
        <w:t>Cod unic de identificare/ înregistrare fiscală (unde se aplică);</w:t>
      </w:r>
    </w:p>
    <w:p w14:paraId="1986DAF1" w14:textId="77777777" w:rsidR="00447C02" w:rsidRPr="002171AE" w:rsidRDefault="00447C02" w:rsidP="00E920BB">
      <w:pPr>
        <w:numPr>
          <w:ilvl w:val="0"/>
          <w:numId w:val="3"/>
        </w:numPr>
        <w:rPr>
          <w:iCs w:val="0"/>
          <w:sz w:val="20"/>
          <w:szCs w:val="20"/>
        </w:rPr>
      </w:pPr>
      <w:r w:rsidRPr="002171AE">
        <w:rPr>
          <w:bCs/>
          <w:sz w:val="20"/>
          <w:szCs w:val="20"/>
        </w:rPr>
        <w:t>Număr de înmatriculare la Oficiul Registrului Comerțului (unde se aplică).</w:t>
      </w:r>
    </w:p>
    <w:p w14:paraId="1B039837" w14:textId="77777777" w:rsidR="007F37FD" w:rsidRPr="00652DC1" w:rsidRDefault="007F37FD" w:rsidP="00E920BB">
      <w:pPr>
        <w:pStyle w:val="ListParagraph"/>
        <w:numPr>
          <w:ilvl w:val="0"/>
          <w:numId w:val="3"/>
        </w:numPr>
        <w:rPr>
          <w:sz w:val="20"/>
          <w:szCs w:val="20"/>
        </w:rPr>
      </w:pPr>
      <w:r w:rsidRPr="00652DC1">
        <w:rPr>
          <w:sz w:val="20"/>
          <w:szCs w:val="20"/>
        </w:rPr>
        <w:t>Activit</w:t>
      </w:r>
      <w:r w:rsidR="007236E2" w:rsidRPr="00652DC1">
        <w:rPr>
          <w:sz w:val="20"/>
          <w:szCs w:val="20"/>
        </w:rPr>
        <w:t>ăț</w:t>
      </w:r>
      <w:r w:rsidRPr="00652DC1">
        <w:rPr>
          <w:sz w:val="20"/>
          <w:szCs w:val="20"/>
        </w:rPr>
        <w:t>i autorizate conform art. 15 din legea 359/2004</w:t>
      </w:r>
    </w:p>
    <w:p w14:paraId="5402CE3C" w14:textId="5801894F" w:rsidR="004E6C57" w:rsidRPr="009D3748" w:rsidRDefault="00CE0B48" w:rsidP="005874EA">
      <w:pPr>
        <w:pStyle w:val="Heading2"/>
      </w:pPr>
      <w:bookmarkStart w:id="4" w:name="_Toc32575440"/>
      <w:bookmarkStart w:id="5" w:name="_Toc430679430"/>
      <w:bookmarkStart w:id="6" w:name="_Toc446498545"/>
      <w:r w:rsidRPr="009D3748">
        <w:t>Descrierea activității societății</w:t>
      </w:r>
      <w:r w:rsidR="004E6C57" w:rsidRPr="009D3748">
        <w:t>:</w:t>
      </w:r>
      <w:bookmarkEnd w:id="4"/>
    </w:p>
    <w:p w14:paraId="3BF64F3D" w14:textId="5B964A8F" w:rsidR="004D4297" w:rsidRDefault="004D4297" w:rsidP="00E920BB">
      <w:pPr>
        <w:pStyle w:val="ListParagraph"/>
        <w:numPr>
          <w:ilvl w:val="0"/>
          <w:numId w:val="3"/>
        </w:numPr>
        <w:rPr>
          <w:sz w:val="20"/>
          <w:szCs w:val="20"/>
        </w:rPr>
      </w:pPr>
      <w:r>
        <w:rPr>
          <w:sz w:val="20"/>
          <w:szCs w:val="20"/>
        </w:rPr>
        <w:t xml:space="preserve">Scurt istoric al activităților principale de producție/servicii ale societății cu încadrarea acesteia </w:t>
      </w:r>
      <w:r w:rsidR="00897BC7">
        <w:rPr>
          <w:sz w:val="20"/>
          <w:szCs w:val="20"/>
        </w:rPr>
        <w:t>la nivelul pieței locale/regionale/naționale/etc</w:t>
      </w:r>
    </w:p>
    <w:p w14:paraId="467698FD" w14:textId="77777777" w:rsidR="008E3012" w:rsidRPr="00652DC1" w:rsidRDefault="008E3012" w:rsidP="00E920BB">
      <w:pPr>
        <w:pStyle w:val="ListParagraph"/>
        <w:numPr>
          <w:ilvl w:val="0"/>
          <w:numId w:val="3"/>
        </w:numPr>
        <w:rPr>
          <w:sz w:val="20"/>
          <w:szCs w:val="20"/>
        </w:rPr>
      </w:pPr>
      <w:r w:rsidRPr="00652DC1">
        <w:rPr>
          <w:sz w:val="20"/>
          <w:szCs w:val="20"/>
        </w:rPr>
        <w:t xml:space="preserve">Activitatea curentă/ activitățile curente, dotări actuale (active corporale și necorporale, spații de producție, prestare servicii). </w:t>
      </w:r>
    </w:p>
    <w:p w14:paraId="0AAEAA7E" w14:textId="712F8F4A" w:rsidR="00B23E2C" w:rsidRDefault="00B23E2C" w:rsidP="00E920BB">
      <w:pPr>
        <w:pStyle w:val="ListParagraph"/>
        <w:numPr>
          <w:ilvl w:val="0"/>
          <w:numId w:val="3"/>
        </w:numPr>
        <w:rPr>
          <w:sz w:val="20"/>
          <w:szCs w:val="20"/>
        </w:rPr>
      </w:pPr>
      <w:r w:rsidRPr="00652DC1">
        <w:rPr>
          <w:sz w:val="20"/>
          <w:szCs w:val="20"/>
        </w:rPr>
        <w:t xml:space="preserve">Descrieți succint dezvoltarea și evoluția activității/ produselor/ serviciilor precum și evoluția principalilor indicatori de performanță </w:t>
      </w:r>
      <w:r w:rsidR="00BE329A" w:rsidRPr="00652DC1">
        <w:rPr>
          <w:sz w:val="20"/>
          <w:szCs w:val="20"/>
        </w:rPr>
        <w:t>in ultimul exercitiu financiar incheiat</w:t>
      </w:r>
      <w:r w:rsidRPr="00652DC1">
        <w:rPr>
          <w:sz w:val="20"/>
          <w:szCs w:val="20"/>
        </w:rPr>
        <w:t>: cifră de afaceri/total venituri, rezultat al exercițiului, capitalul propriu al acționarilor</w:t>
      </w:r>
      <w:r w:rsidR="00A016EA" w:rsidRPr="00652DC1">
        <w:rPr>
          <w:sz w:val="20"/>
          <w:szCs w:val="20"/>
        </w:rPr>
        <w:t xml:space="preserve">, </w:t>
      </w:r>
      <w:r w:rsidRPr="00652DC1">
        <w:rPr>
          <w:sz w:val="20"/>
          <w:szCs w:val="20"/>
        </w:rPr>
        <w:t xml:space="preserve"> </w:t>
      </w:r>
      <w:r w:rsidR="00BE329A" w:rsidRPr="00652DC1">
        <w:rPr>
          <w:sz w:val="20"/>
          <w:szCs w:val="20"/>
        </w:rPr>
        <w:t>numărul mediu de salariați</w:t>
      </w:r>
      <w:r w:rsidR="00085698" w:rsidRPr="00652DC1">
        <w:rPr>
          <w:sz w:val="20"/>
          <w:szCs w:val="20"/>
        </w:rPr>
        <w:t xml:space="preserve">, </w:t>
      </w:r>
    </w:p>
    <w:p w14:paraId="2E45704E" w14:textId="77777777" w:rsidR="008E3012" w:rsidRPr="00652DC1" w:rsidRDefault="008E3012" w:rsidP="00E920BB">
      <w:pPr>
        <w:pStyle w:val="ListParagraph"/>
        <w:numPr>
          <w:ilvl w:val="0"/>
          <w:numId w:val="3"/>
        </w:numPr>
        <w:rPr>
          <w:sz w:val="20"/>
          <w:szCs w:val="20"/>
        </w:rPr>
      </w:pPr>
      <w:r w:rsidRPr="00652DC1">
        <w:rPr>
          <w:sz w:val="20"/>
          <w:szCs w:val="20"/>
        </w:rPr>
        <w:t>Resursele umane implicate în activitatea firmei - descrieți succint calificările, expertiza personalului angajat în activitatea firmei, pe principalele activități desfășurate.</w:t>
      </w:r>
    </w:p>
    <w:p w14:paraId="7EAA2D75" w14:textId="77777777" w:rsidR="008E3012" w:rsidRDefault="008E3012" w:rsidP="00E920BB">
      <w:pPr>
        <w:pStyle w:val="ListParagraph"/>
        <w:numPr>
          <w:ilvl w:val="0"/>
          <w:numId w:val="3"/>
        </w:numPr>
        <w:rPr>
          <w:sz w:val="20"/>
          <w:szCs w:val="20"/>
        </w:rPr>
      </w:pPr>
      <w:r>
        <w:rPr>
          <w:sz w:val="20"/>
          <w:szCs w:val="20"/>
        </w:rPr>
        <w:t>Scurt istoric al activității societății în domeniul în care se propune dezvoltarea modelului conceptual inovativ</w:t>
      </w:r>
    </w:p>
    <w:bookmarkEnd w:id="5"/>
    <w:bookmarkEnd w:id="6"/>
    <w:p w14:paraId="3C31FD53" w14:textId="60ECA039" w:rsidR="00BE329A" w:rsidRPr="00652DC1" w:rsidRDefault="00BE329A" w:rsidP="00E920BB">
      <w:pPr>
        <w:pStyle w:val="ListParagraph"/>
        <w:numPr>
          <w:ilvl w:val="0"/>
          <w:numId w:val="3"/>
        </w:numPr>
        <w:rPr>
          <w:sz w:val="20"/>
          <w:szCs w:val="20"/>
        </w:rPr>
      </w:pPr>
      <w:r w:rsidRPr="00652DC1">
        <w:rPr>
          <w:sz w:val="20"/>
          <w:szCs w:val="20"/>
        </w:rPr>
        <w:t>Ponderea veniturilor din CDI din total venituri ale societatii in ultimul exercitiu financiar incheiat.</w:t>
      </w:r>
    </w:p>
    <w:p w14:paraId="63EC540C" w14:textId="0AFE285E" w:rsidR="006A5A53" w:rsidRPr="00652DC1" w:rsidRDefault="006A5A53" w:rsidP="00E920BB">
      <w:pPr>
        <w:pStyle w:val="ListParagraph"/>
        <w:numPr>
          <w:ilvl w:val="0"/>
          <w:numId w:val="3"/>
        </w:numPr>
        <w:rPr>
          <w:sz w:val="20"/>
          <w:szCs w:val="20"/>
        </w:rPr>
      </w:pPr>
      <w:r w:rsidRPr="00652DC1">
        <w:rPr>
          <w:sz w:val="20"/>
          <w:szCs w:val="20"/>
        </w:rPr>
        <w:t>Experiența anterioară în derularea proiectelor cu finanțare publică sau implementării unor proiecte de transfer tehnologic</w:t>
      </w:r>
      <w:r w:rsidR="004E3B1D">
        <w:rPr>
          <w:sz w:val="20"/>
          <w:szCs w:val="20"/>
        </w:rPr>
        <w:t xml:space="preserve"> sau de cercetare</w:t>
      </w:r>
    </w:p>
    <w:p w14:paraId="7C6133F0" w14:textId="77777777" w:rsidR="006A5A53" w:rsidRPr="00652DC1" w:rsidRDefault="006A5A53" w:rsidP="00E920BB">
      <w:pPr>
        <w:pStyle w:val="ListParagraph"/>
        <w:numPr>
          <w:ilvl w:val="0"/>
          <w:numId w:val="3"/>
        </w:numPr>
        <w:rPr>
          <w:sz w:val="20"/>
          <w:szCs w:val="20"/>
        </w:rPr>
      </w:pPr>
      <w:r w:rsidRPr="00652DC1">
        <w:rPr>
          <w:sz w:val="20"/>
          <w:szCs w:val="20"/>
        </w:rPr>
        <w:t>Viziunea, misiunea, strategia și obiectivele pe termen scurt, mediu și lung.</w:t>
      </w:r>
    </w:p>
    <w:p w14:paraId="2F202DD2" w14:textId="760281EA" w:rsidR="00192C5C" w:rsidRPr="00AF6DC4" w:rsidRDefault="001B364A" w:rsidP="00E920BB">
      <w:pPr>
        <w:pStyle w:val="Heading1"/>
        <w:numPr>
          <w:ilvl w:val="0"/>
          <w:numId w:val="7"/>
        </w:numPr>
      </w:pPr>
      <w:bookmarkStart w:id="7" w:name="_Toc32575441"/>
      <w:r w:rsidRPr="00EB2F41">
        <w:lastRenderedPageBreak/>
        <w:t>Descrierea</w:t>
      </w:r>
      <w:r w:rsidRPr="00AF6DC4">
        <w:t xml:space="preserve"> produsului/serviciului/procesului ce face obiectul modelului experimental</w:t>
      </w:r>
      <w:bookmarkEnd w:id="7"/>
    </w:p>
    <w:p w14:paraId="1FBE4095" w14:textId="77777777" w:rsidR="000F6211" w:rsidRDefault="000F6211" w:rsidP="00E920BB">
      <w:pPr>
        <w:pStyle w:val="ListParagraph"/>
        <w:numPr>
          <w:ilvl w:val="0"/>
          <w:numId w:val="3"/>
        </w:numPr>
        <w:rPr>
          <w:sz w:val="20"/>
          <w:szCs w:val="20"/>
        </w:rPr>
      </w:pPr>
      <w:r>
        <w:rPr>
          <w:sz w:val="20"/>
          <w:szCs w:val="20"/>
        </w:rPr>
        <w:t>Context</w:t>
      </w:r>
    </w:p>
    <w:p w14:paraId="4B6F243D" w14:textId="3F0E7CD2" w:rsidR="00C2013A" w:rsidRPr="007135D7" w:rsidRDefault="00C2013A" w:rsidP="00E920BB">
      <w:pPr>
        <w:pStyle w:val="ListParagraph"/>
        <w:numPr>
          <w:ilvl w:val="0"/>
          <w:numId w:val="3"/>
        </w:numPr>
        <w:rPr>
          <w:sz w:val="20"/>
          <w:szCs w:val="20"/>
        </w:rPr>
      </w:pPr>
      <w:r w:rsidRPr="007135D7">
        <w:rPr>
          <w:sz w:val="20"/>
          <w:szCs w:val="20"/>
        </w:rPr>
        <w:t xml:space="preserve">Prezentarea scopului proiectului, cu descrierea explicită a modelului </w:t>
      </w:r>
      <w:r>
        <w:rPr>
          <w:sz w:val="20"/>
          <w:szCs w:val="20"/>
        </w:rPr>
        <w:t>conceptual inovativ</w:t>
      </w:r>
      <w:r w:rsidRPr="007135D7">
        <w:rPr>
          <w:sz w:val="20"/>
          <w:szCs w:val="20"/>
        </w:rPr>
        <w:t xml:space="preserve"> (pentru produs, </w:t>
      </w:r>
      <w:r>
        <w:rPr>
          <w:sz w:val="20"/>
          <w:szCs w:val="20"/>
        </w:rPr>
        <w:t>serviciu sau proces</w:t>
      </w:r>
      <w:r w:rsidRPr="007135D7">
        <w:rPr>
          <w:sz w:val="20"/>
          <w:szCs w:val="20"/>
        </w:rPr>
        <w:t xml:space="preserve">) ce urmează a fi realizat și testat/validat; </w:t>
      </w:r>
    </w:p>
    <w:p w14:paraId="3C0A5B5E" w14:textId="08C2C5F6" w:rsidR="00C2013A" w:rsidRPr="00673895" w:rsidRDefault="00C2013A" w:rsidP="00E920BB">
      <w:pPr>
        <w:pStyle w:val="ListParagraph"/>
        <w:numPr>
          <w:ilvl w:val="0"/>
          <w:numId w:val="3"/>
        </w:numPr>
        <w:rPr>
          <w:sz w:val="20"/>
          <w:szCs w:val="20"/>
        </w:rPr>
      </w:pPr>
      <w:r w:rsidRPr="00673895">
        <w:rPr>
          <w:sz w:val="20"/>
          <w:szCs w:val="20"/>
        </w:rPr>
        <w:t xml:space="preserve">Prezentarea clară și argumentarea nivelului de maturitate tehnologică la începutul proiectului, respectiv nivelul </w:t>
      </w:r>
      <w:r w:rsidR="00D77B49">
        <w:rPr>
          <w:sz w:val="20"/>
          <w:szCs w:val="20"/>
        </w:rPr>
        <w:t>ț</w:t>
      </w:r>
      <w:r w:rsidR="00C12AA5">
        <w:rPr>
          <w:sz w:val="20"/>
          <w:szCs w:val="20"/>
        </w:rPr>
        <w:t xml:space="preserve">intă de </w:t>
      </w:r>
      <w:r w:rsidRPr="00673895">
        <w:rPr>
          <w:sz w:val="20"/>
          <w:szCs w:val="20"/>
        </w:rPr>
        <w:t>atins după implementarea proiectului</w:t>
      </w:r>
      <w:r>
        <w:rPr>
          <w:sz w:val="20"/>
          <w:szCs w:val="20"/>
          <w:lang w:val="en-GB"/>
        </w:rPr>
        <w:t>;</w:t>
      </w:r>
    </w:p>
    <w:p w14:paraId="5022E7EB" w14:textId="381860CB" w:rsidR="00C2013A" w:rsidRPr="007135D7" w:rsidRDefault="00C2013A" w:rsidP="00E920BB">
      <w:pPr>
        <w:pStyle w:val="ListParagraph"/>
        <w:numPr>
          <w:ilvl w:val="0"/>
          <w:numId w:val="3"/>
        </w:numPr>
        <w:rPr>
          <w:sz w:val="20"/>
          <w:szCs w:val="20"/>
        </w:rPr>
      </w:pPr>
      <w:r w:rsidRPr="007135D7">
        <w:rPr>
          <w:sz w:val="20"/>
          <w:szCs w:val="20"/>
        </w:rPr>
        <w:t>Argumentarea gradului de noutate și a relevanței rezultatului preliminar al proiectului, în raport cu stadiul actual pe plan național și international în domeniul propunerii de proiect</w:t>
      </w:r>
      <w:r>
        <w:rPr>
          <w:sz w:val="20"/>
          <w:szCs w:val="20"/>
        </w:rPr>
        <w:t xml:space="preserve"> pe baza unei analize de piață care va conține cel puțin informațiile prevăzute la sub-pct. II-1</w:t>
      </w:r>
      <w:r w:rsidRPr="007135D7">
        <w:rPr>
          <w:sz w:val="20"/>
          <w:szCs w:val="20"/>
        </w:rPr>
        <w:t xml:space="preserve">; </w:t>
      </w:r>
    </w:p>
    <w:p w14:paraId="28CC80BA" w14:textId="504253FE" w:rsidR="00C2013A" w:rsidRDefault="00C2013A" w:rsidP="00E920BB">
      <w:pPr>
        <w:pStyle w:val="ListParagraph"/>
        <w:numPr>
          <w:ilvl w:val="0"/>
          <w:numId w:val="3"/>
        </w:numPr>
        <w:rPr>
          <w:sz w:val="20"/>
          <w:szCs w:val="20"/>
        </w:rPr>
      </w:pPr>
      <w:r w:rsidRPr="007135D7">
        <w:rPr>
          <w:sz w:val="20"/>
          <w:szCs w:val="20"/>
        </w:rPr>
        <w:t xml:space="preserve">Prezentarea obiectivelor proiectului, corelarea cu rezultatul proiectului, argumentarea fezabilității proiectului; </w:t>
      </w:r>
    </w:p>
    <w:p w14:paraId="62937C89" w14:textId="207147C1" w:rsidR="00C62C85" w:rsidRDefault="003A76D7" w:rsidP="00E920BB">
      <w:pPr>
        <w:pStyle w:val="ListParagraph"/>
        <w:numPr>
          <w:ilvl w:val="0"/>
          <w:numId w:val="3"/>
        </w:numPr>
        <w:rPr>
          <w:sz w:val="20"/>
          <w:szCs w:val="20"/>
        </w:rPr>
      </w:pPr>
      <w:r w:rsidRPr="00652DC1">
        <w:rPr>
          <w:sz w:val="20"/>
          <w:szCs w:val="20"/>
        </w:rPr>
        <w:t>Justificați nec</w:t>
      </w:r>
      <w:r w:rsidR="000B4E97">
        <w:rPr>
          <w:sz w:val="20"/>
          <w:szCs w:val="20"/>
        </w:rPr>
        <w:t>esitatea realizării proiectului și necesitatea finanțării publice</w:t>
      </w:r>
      <w:r w:rsidR="00C2013A">
        <w:rPr>
          <w:sz w:val="20"/>
          <w:szCs w:val="20"/>
        </w:rPr>
        <w:t>;</w:t>
      </w:r>
      <w:r w:rsidRPr="00652DC1">
        <w:rPr>
          <w:sz w:val="20"/>
          <w:szCs w:val="20"/>
        </w:rPr>
        <w:t xml:space="preserve"> </w:t>
      </w:r>
    </w:p>
    <w:p w14:paraId="6CEC7D10" w14:textId="06AD7825" w:rsidR="00C62C85" w:rsidRPr="00F940AC" w:rsidRDefault="003A76D7" w:rsidP="00E920BB">
      <w:pPr>
        <w:pStyle w:val="ListParagraph"/>
        <w:numPr>
          <w:ilvl w:val="0"/>
          <w:numId w:val="3"/>
        </w:numPr>
        <w:rPr>
          <w:sz w:val="20"/>
          <w:szCs w:val="20"/>
        </w:rPr>
      </w:pPr>
      <w:r w:rsidRPr="00C62C85">
        <w:rPr>
          <w:sz w:val="20"/>
          <w:szCs w:val="20"/>
        </w:rPr>
        <w:t>Identificați domeniul de activitate în care se realizează investiția propusă prin proiect</w:t>
      </w:r>
      <w:r w:rsidR="00ED6407" w:rsidRPr="00C62C85">
        <w:rPr>
          <w:sz w:val="20"/>
          <w:szCs w:val="20"/>
        </w:rPr>
        <w:t xml:space="preserve"> prin corelare cu domeniile de specializare inteligentă regionale și</w:t>
      </w:r>
      <w:r w:rsidRPr="00C62C85">
        <w:rPr>
          <w:sz w:val="20"/>
          <w:szCs w:val="20"/>
        </w:rPr>
        <w:t xml:space="preserve"> descrieți experiența firmei în acest domeniu. </w:t>
      </w:r>
      <w:r w:rsidR="00C62C85" w:rsidRPr="00C62C85">
        <w:rPr>
          <w:i/>
          <w:sz w:val="20"/>
          <w:szCs w:val="20"/>
        </w:rPr>
        <w:t xml:space="preserve">Descrieți relevanța obiectivelor proiectului în contextul RIS3. Cum este corelat proiectul cu </w:t>
      </w:r>
      <w:r w:rsidR="00C12AA5" w:rsidRPr="00C12AA5">
        <w:rPr>
          <w:i/>
          <w:sz w:val="20"/>
          <w:szCs w:val="20"/>
        </w:rPr>
        <w:t>Strategia regionala de specializare inteligenta in vigoare la momentul lansarii apelului de proiecte</w:t>
      </w:r>
      <w:r w:rsidR="00C62C85" w:rsidRPr="00C62C85">
        <w:rPr>
          <w:i/>
          <w:sz w:val="20"/>
          <w:szCs w:val="20"/>
        </w:rPr>
        <w:t>?</w:t>
      </w:r>
    </w:p>
    <w:p w14:paraId="4333F6BC" w14:textId="3131D03E" w:rsidR="00F940AC" w:rsidRPr="00C62C85" w:rsidRDefault="00F940AC" w:rsidP="00E920BB">
      <w:pPr>
        <w:pStyle w:val="ListParagraph"/>
        <w:numPr>
          <w:ilvl w:val="0"/>
          <w:numId w:val="3"/>
        </w:numPr>
        <w:rPr>
          <w:sz w:val="20"/>
          <w:szCs w:val="20"/>
        </w:rPr>
      </w:pPr>
      <w:r w:rsidRPr="002E7D89">
        <w:rPr>
          <w:sz w:val="20"/>
          <w:szCs w:val="20"/>
        </w:rPr>
        <w:t>Se va detalia tema cercetării, echipamentele ce se vor utiliza, rezultatele care se asteptă, ipotezele de cercetare, metodologia, sursele bibliografice, etc. Se va demonstra faptul că cercetare poate avea potenţial de brevetabilitate, acolo unde este cazul, sau de obţinere a  licențelor, mărcilor înregistrate, desenelor și model</w:t>
      </w:r>
      <w:r w:rsidR="002452CD">
        <w:rPr>
          <w:sz w:val="20"/>
          <w:szCs w:val="20"/>
        </w:rPr>
        <w:t>elor</w:t>
      </w:r>
      <w:r w:rsidRPr="002E7D89">
        <w:rPr>
          <w:sz w:val="20"/>
          <w:szCs w:val="20"/>
        </w:rPr>
        <w:t>, valabile, ce vor putea fi publicate in BOPI sau a oricărei alte forme de proprietate intelectuală asupra modalităţii de aplicare în piaţă. De asemenea, se vor menţiona participările la conferiţe internaţionale de profil cu prezentările ce se intenţionează a se efectua asup</w:t>
      </w:r>
      <w:r w:rsidR="00EE288A">
        <w:rPr>
          <w:sz w:val="20"/>
          <w:szCs w:val="20"/>
        </w:rPr>
        <w:t>r</w:t>
      </w:r>
      <w:r w:rsidRPr="002E7D89">
        <w:rPr>
          <w:sz w:val="20"/>
          <w:szCs w:val="20"/>
        </w:rPr>
        <w:t xml:space="preserve">a rezultatelor cercetărilor, precum şi numărul de articole ce se vor publica în resviste academice, în corelare cu indicatorii </w:t>
      </w:r>
      <w:r w:rsidR="002E7D89" w:rsidRPr="002E7D89">
        <w:rPr>
          <w:sz w:val="20"/>
          <w:szCs w:val="20"/>
        </w:rPr>
        <w:t>menționați în cadrul ghidului specific</w:t>
      </w:r>
    </w:p>
    <w:p w14:paraId="054953EA" w14:textId="29D5FE2C" w:rsidR="00C2013A" w:rsidRPr="007135D7" w:rsidRDefault="00C2013A" w:rsidP="007135D7">
      <w:pPr>
        <w:rPr>
          <w:sz w:val="20"/>
          <w:szCs w:val="20"/>
        </w:rPr>
      </w:pPr>
    </w:p>
    <w:p w14:paraId="62A51272" w14:textId="3A6BD91E" w:rsidR="004D5BC8" w:rsidRPr="00E939A0" w:rsidRDefault="00D61F53" w:rsidP="005874EA">
      <w:pPr>
        <w:pStyle w:val="Heading2"/>
        <w:numPr>
          <w:ilvl w:val="0"/>
          <w:numId w:val="0"/>
        </w:numPr>
        <w:ind w:left="864"/>
      </w:pPr>
      <w:bookmarkStart w:id="8" w:name="_Toc32575442"/>
      <w:r>
        <w:t>II.</w:t>
      </w:r>
      <w:r w:rsidR="007B740A">
        <w:t>1</w:t>
      </w:r>
      <w:r>
        <w:t xml:space="preserve"> </w:t>
      </w:r>
      <w:r w:rsidR="004D5BC8" w:rsidRPr="00E939A0">
        <w:t>Analiza pieței</w:t>
      </w:r>
      <w:r>
        <w:t xml:space="preserve"> poțențialului produs/serviciu/proces </w:t>
      </w:r>
      <w:r w:rsidR="004D5BC8" w:rsidRPr="00E939A0">
        <w:t>:</w:t>
      </w:r>
      <w:bookmarkEnd w:id="8"/>
    </w:p>
    <w:p w14:paraId="71C17E58" w14:textId="11CA4DE6" w:rsidR="004D5BC8" w:rsidRPr="00687467" w:rsidRDefault="004D5BC8" w:rsidP="00E920BB">
      <w:pPr>
        <w:numPr>
          <w:ilvl w:val="0"/>
          <w:numId w:val="3"/>
        </w:numPr>
        <w:contextualSpacing/>
        <w:rPr>
          <w:iCs w:val="0"/>
          <w:sz w:val="20"/>
          <w:szCs w:val="20"/>
        </w:rPr>
      </w:pPr>
      <w:r w:rsidRPr="00687467">
        <w:rPr>
          <w:iCs w:val="0"/>
          <w:sz w:val="20"/>
          <w:szCs w:val="20"/>
        </w:rPr>
        <w:t xml:space="preserve">Descrieți segmentul de piață/ grupul țintă căruia se adresează serviciul/ produsul / procesul ce face obiectul </w:t>
      </w:r>
      <w:r w:rsidR="00411556" w:rsidRPr="00687467">
        <w:rPr>
          <w:iCs w:val="0"/>
          <w:sz w:val="20"/>
          <w:szCs w:val="20"/>
        </w:rPr>
        <w:t>modelului conceptual al cercetării</w:t>
      </w:r>
    </w:p>
    <w:p w14:paraId="2718FB7E" w14:textId="77777777" w:rsidR="004D5BC8" w:rsidRPr="00687467" w:rsidRDefault="004D5BC8" w:rsidP="00E920BB">
      <w:pPr>
        <w:numPr>
          <w:ilvl w:val="0"/>
          <w:numId w:val="3"/>
        </w:numPr>
        <w:contextualSpacing/>
        <w:rPr>
          <w:iCs w:val="0"/>
          <w:sz w:val="20"/>
          <w:szCs w:val="20"/>
        </w:rPr>
      </w:pPr>
      <w:r w:rsidRPr="00687467">
        <w:rPr>
          <w:iCs w:val="0"/>
          <w:sz w:val="20"/>
          <w:szCs w:val="20"/>
        </w:rPr>
        <w:t>Dimensiunea pieței țintă (mărimea pieței țintă și tendințele de evoluție pe o perioadă de 3 ani de la finalizarea proiectului); Identificați aria geografică de acoperire a produsului/ serviciului / procesului</w:t>
      </w:r>
    </w:p>
    <w:p w14:paraId="0474DEA1" w14:textId="77777777" w:rsidR="004D5BC8" w:rsidRPr="00687467" w:rsidRDefault="004D5BC8" w:rsidP="00E920BB">
      <w:pPr>
        <w:numPr>
          <w:ilvl w:val="0"/>
          <w:numId w:val="3"/>
        </w:numPr>
        <w:contextualSpacing/>
        <w:rPr>
          <w:iCs w:val="0"/>
          <w:sz w:val="20"/>
          <w:szCs w:val="20"/>
        </w:rPr>
      </w:pPr>
      <w:r w:rsidRPr="00687467">
        <w:rPr>
          <w:iCs w:val="0"/>
          <w:sz w:val="20"/>
          <w:szCs w:val="20"/>
        </w:rPr>
        <w:t>Analizați stadiul actual al pieţei – nevoi şi tendinţe</w:t>
      </w:r>
    </w:p>
    <w:p w14:paraId="128D6F67" w14:textId="77777777" w:rsidR="004D5BC8" w:rsidRPr="00687467" w:rsidRDefault="004D5BC8" w:rsidP="00E920BB">
      <w:pPr>
        <w:numPr>
          <w:ilvl w:val="0"/>
          <w:numId w:val="3"/>
        </w:numPr>
        <w:contextualSpacing/>
        <w:rPr>
          <w:iCs w:val="0"/>
          <w:sz w:val="20"/>
          <w:szCs w:val="20"/>
        </w:rPr>
      </w:pPr>
      <w:r w:rsidRPr="00687467">
        <w:rPr>
          <w:iCs w:val="0"/>
          <w:sz w:val="20"/>
          <w:szCs w:val="20"/>
        </w:rPr>
        <w:t>Analizați potențialul de creştere a pieţei</w:t>
      </w:r>
    </w:p>
    <w:p w14:paraId="56F77CA3" w14:textId="77777777" w:rsidR="004D5BC8" w:rsidRPr="00687467" w:rsidRDefault="004D5BC8" w:rsidP="00E920BB">
      <w:pPr>
        <w:numPr>
          <w:ilvl w:val="0"/>
          <w:numId w:val="3"/>
        </w:numPr>
        <w:contextualSpacing/>
        <w:rPr>
          <w:iCs w:val="0"/>
          <w:sz w:val="20"/>
          <w:szCs w:val="20"/>
        </w:rPr>
      </w:pPr>
      <w:r w:rsidRPr="00687467">
        <w:rPr>
          <w:iCs w:val="0"/>
          <w:sz w:val="20"/>
          <w:szCs w:val="20"/>
        </w:rPr>
        <w:t>Descrieți factorii economici, politici, legislativi, tehnologici, sociali care au o influență directă asupra dinamicii sectorului/ domeniului de activitate vizat</w:t>
      </w:r>
    </w:p>
    <w:p w14:paraId="6F755839" w14:textId="77777777" w:rsidR="004D5BC8" w:rsidRPr="00687467" w:rsidRDefault="004D5BC8" w:rsidP="00E920BB">
      <w:pPr>
        <w:numPr>
          <w:ilvl w:val="0"/>
          <w:numId w:val="3"/>
        </w:numPr>
        <w:contextualSpacing/>
        <w:rPr>
          <w:iCs w:val="0"/>
          <w:sz w:val="20"/>
          <w:szCs w:val="20"/>
        </w:rPr>
      </w:pPr>
      <w:r w:rsidRPr="00687467">
        <w:rPr>
          <w:iCs w:val="0"/>
          <w:sz w:val="20"/>
          <w:szCs w:val="20"/>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03C668D7" w14:textId="77777777" w:rsidR="004D5BC8" w:rsidRPr="00687467" w:rsidRDefault="004D5BC8" w:rsidP="00E920BB">
      <w:pPr>
        <w:numPr>
          <w:ilvl w:val="0"/>
          <w:numId w:val="3"/>
        </w:numPr>
        <w:contextualSpacing/>
        <w:rPr>
          <w:iCs w:val="0"/>
          <w:sz w:val="20"/>
          <w:szCs w:val="20"/>
        </w:rPr>
      </w:pPr>
      <w:r w:rsidRPr="00687467">
        <w:rPr>
          <w:iCs w:val="0"/>
          <w:sz w:val="20"/>
          <w:szCs w:val="20"/>
        </w:rPr>
        <w:t>Analiza mediului concurențial care va cuprinde: Principalii concurenţi, ponderea lor pe piaţă, punctele tari şi punctele slabe ale produsului/serviciului dvs. comparativ cu cel al competitorilor (direcţi şi indirecţi); poziționarea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14:paraId="38468328" w14:textId="4E08550C" w:rsidR="00A80974" w:rsidRPr="00687467" w:rsidRDefault="004D5BC8" w:rsidP="00E920BB">
      <w:pPr>
        <w:numPr>
          <w:ilvl w:val="0"/>
          <w:numId w:val="3"/>
        </w:numPr>
        <w:contextualSpacing/>
        <w:rPr>
          <w:sz w:val="20"/>
          <w:szCs w:val="20"/>
        </w:rPr>
      </w:pPr>
      <w:r w:rsidRPr="00687467">
        <w:rPr>
          <w:iCs w:val="0"/>
          <w:sz w:val="20"/>
          <w:szCs w:val="20"/>
        </w:rPr>
        <w:t>Avantajele competitive ale obiectivului proiectului (cum se evidențiază calitățile, beneficiile și avantajele noilor activități/produse/procese/servicii/procese ce vor rezulta în urma implementării proiectului pentru care se solicită finanțare, fată de cel al competitorilor)</w:t>
      </w:r>
      <w:r w:rsidR="00687467" w:rsidRPr="00687467">
        <w:rPr>
          <w:iCs w:val="0"/>
          <w:sz w:val="20"/>
          <w:szCs w:val="20"/>
        </w:rPr>
        <w:t xml:space="preserve">. Se va avea in vedere inclusiv </w:t>
      </w:r>
      <w:r w:rsidR="00A80974" w:rsidRPr="00687467">
        <w:rPr>
          <w:sz w:val="20"/>
          <w:szCs w:val="20"/>
        </w:rPr>
        <w:lastRenderedPageBreak/>
        <w:t>produsul/serviciu/procesul propus spre dezvoltare</w:t>
      </w:r>
      <w:r w:rsidR="00B83C29">
        <w:rPr>
          <w:sz w:val="20"/>
          <w:szCs w:val="20"/>
        </w:rPr>
        <w:t>, avantajele competitive ale acestuia, care</w:t>
      </w:r>
      <w:r w:rsidR="00A80974" w:rsidRPr="00687467">
        <w:rPr>
          <w:sz w:val="20"/>
          <w:szCs w:val="20"/>
        </w:rPr>
        <w:t>, odată cu utilizarea lui în cadrul companiei conduce la o creștere semnificativă a productivității. Se va prezenta un studiu/analiză prin care se va prezenta o analiză comparativă a productivității medii curent</w:t>
      </w:r>
      <w:r w:rsidR="00B83C29">
        <w:rPr>
          <w:sz w:val="20"/>
          <w:szCs w:val="20"/>
        </w:rPr>
        <w:t>e versus</w:t>
      </w:r>
      <w:r w:rsidR="00A80974" w:rsidRPr="00687467">
        <w:rPr>
          <w:sz w:val="20"/>
          <w:szCs w:val="20"/>
        </w:rPr>
        <w:t xml:space="preserve"> dupa implementarea conceptului.</w:t>
      </w:r>
    </w:p>
    <w:p w14:paraId="62A0AE38" w14:textId="318F806C" w:rsidR="006A5A53" w:rsidRPr="00AF6DC4" w:rsidRDefault="00D9401C" w:rsidP="00E920BB">
      <w:pPr>
        <w:pStyle w:val="Heading1"/>
        <w:numPr>
          <w:ilvl w:val="0"/>
          <w:numId w:val="7"/>
        </w:numPr>
      </w:pPr>
      <w:bookmarkStart w:id="9" w:name="_Toc32575443"/>
      <w:r w:rsidRPr="00AF6DC4">
        <w:t>Metodologia de implementare</w:t>
      </w:r>
      <w:bookmarkEnd w:id="9"/>
    </w:p>
    <w:p w14:paraId="693E7DC2" w14:textId="2612E7B3" w:rsidR="00D9401C" w:rsidRPr="007B740A" w:rsidRDefault="00EF3218" w:rsidP="0086100A">
      <w:pPr>
        <w:pStyle w:val="Heading2"/>
        <w:numPr>
          <w:ilvl w:val="0"/>
          <w:numId w:val="0"/>
        </w:numPr>
        <w:ind w:left="864"/>
      </w:pPr>
      <w:bookmarkStart w:id="10" w:name="_Toc32575444"/>
      <w:r w:rsidRPr="007B740A">
        <w:t xml:space="preserve">III.1 </w:t>
      </w:r>
      <w:r w:rsidR="00D9401C" w:rsidRPr="007B740A">
        <w:t>Strategia</w:t>
      </w:r>
      <w:bookmarkEnd w:id="10"/>
      <w:r w:rsidR="00D9401C" w:rsidRPr="007B740A">
        <w:t xml:space="preserve"> </w:t>
      </w:r>
    </w:p>
    <w:p w14:paraId="1E4A9462" w14:textId="77777777" w:rsidR="00D9401C" w:rsidRPr="00652DC1" w:rsidRDefault="00D9401C" w:rsidP="00D9401C">
      <w:pPr>
        <w:pStyle w:val="ListParagraph"/>
        <w:ind w:left="1588"/>
      </w:pPr>
    </w:p>
    <w:p w14:paraId="21CE3D2F" w14:textId="25F508ED" w:rsidR="00D9401C" w:rsidRPr="00652DC1" w:rsidRDefault="00D9401C" w:rsidP="00E920BB">
      <w:pPr>
        <w:pStyle w:val="ListParagraph"/>
        <w:numPr>
          <w:ilvl w:val="0"/>
          <w:numId w:val="3"/>
        </w:numPr>
        <w:rPr>
          <w:sz w:val="20"/>
          <w:szCs w:val="20"/>
        </w:rPr>
      </w:pPr>
      <w:r w:rsidRPr="00652DC1">
        <w:rPr>
          <w:sz w:val="20"/>
          <w:szCs w:val="20"/>
        </w:rPr>
        <w:t>Există o strategie de inovare la nivelul companiei sau aceasta este integrată în strategia pe termen mediu/lung a companiei?</w:t>
      </w:r>
    </w:p>
    <w:p w14:paraId="41F581A8" w14:textId="06E3919B" w:rsidR="003A76D7" w:rsidRPr="00652DC1" w:rsidRDefault="00D9401C" w:rsidP="00E920BB">
      <w:pPr>
        <w:pStyle w:val="ListParagraph"/>
        <w:numPr>
          <w:ilvl w:val="0"/>
          <w:numId w:val="3"/>
        </w:numPr>
        <w:rPr>
          <w:sz w:val="20"/>
          <w:szCs w:val="20"/>
        </w:rPr>
      </w:pPr>
      <w:r w:rsidRPr="00652DC1">
        <w:rPr>
          <w:sz w:val="20"/>
          <w:szCs w:val="20"/>
        </w:rPr>
        <w:t>Cum se încadrează această inovație în strategia generală/strategia de inovare de dezvoltare a companiei.</w:t>
      </w:r>
      <w:bookmarkStart w:id="11" w:name="_Toc430532510"/>
      <w:bookmarkStart w:id="12" w:name="_Toc430679440"/>
      <w:bookmarkStart w:id="13" w:name="_Toc446498553"/>
      <w:bookmarkEnd w:id="11"/>
    </w:p>
    <w:bookmarkEnd w:id="12"/>
    <w:bookmarkEnd w:id="13"/>
    <w:p w14:paraId="2F933B30" w14:textId="77777777" w:rsidR="00C0358E" w:rsidRPr="00652DC1" w:rsidRDefault="00C0358E" w:rsidP="00541513">
      <w:pPr>
        <w:rPr>
          <w:rFonts w:eastAsiaTheme="minorHAnsi"/>
          <w:sz w:val="20"/>
          <w:szCs w:val="20"/>
          <w:lang w:eastAsia="ro-RO"/>
        </w:rPr>
      </w:pPr>
    </w:p>
    <w:p w14:paraId="1756B44F" w14:textId="6D8997CE" w:rsidR="00CA6BB7" w:rsidRPr="0086100A" w:rsidRDefault="00EF3218" w:rsidP="0086100A">
      <w:pPr>
        <w:pStyle w:val="Heading2"/>
        <w:numPr>
          <w:ilvl w:val="0"/>
          <w:numId w:val="0"/>
        </w:numPr>
        <w:ind w:left="864"/>
      </w:pPr>
      <w:bookmarkStart w:id="14" w:name="_Toc32575445"/>
      <w:r w:rsidRPr="0086100A">
        <w:t xml:space="preserve">III.2 </w:t>
      </w:r>
      <w:r w:rsidR="00C0358E" w:rsidRPr="0086100A">
        <w:t>Planul de lucru</w:t>
      </w:r>
      <w:bookmarkEnd w:id="14"/>
    </w:p>
    <w:p w14:paraId="23BBE4E5" w14:textId="5795611B" w:rsidR="00965709" w:rsidRPr="00652DC1" w:rsidRDefault="00965709" w:rsidP="00A80974">
      <w:pPr>
        <w:rPr>
          <w:rFonts w:eastAsiaTheme="minorHAnsi"/>
          <w:sz w:val="20"/>
          <w:szCs w:val="20"/>
          <w:lang w:eastAsia="ro-RO"/>
        </w:rPr>
      </w:pPr>
    </w:p>
    <w:p w14:paraId="3913EFFC" w14:textId="7B6DD15C" w:rsidR="00F93FF3" w:rsidRPr="00652DC1" w:rsidRDefault="003A76D7" w:rsidP="00A80974">
      <w:pPr>
        <w:pStyle w:val="ListParagraph"/>
        <w:rPr>
          <w:rFonts w:eastAsiaTheme="minorHAnsi"/>
          <w:sz w:val="20"/>
          <w:szCs w:val="20"/>
          <w:lang w:val="en-GB" w:eastAsia="ro-RO"/>
        </w:rPr>
      </w:pPr>
      <w:r w:rsidRPr="00652DC1">
        <w:rPr>
          <w:rFonts w:eastAsiaTheme="minorHAnsi"/>
          <w:sz w:val="20"/>
          <w:szCs w:val="20"/>
          <w:lang w:eastAsia="ro-RO"/>
        </w:rPr>
        <w:t>P</w:t>
      </w:r>
      <w:r w:rsidR="00C0358E" w:rsidRPr="00652DC1">
        <w:rPr>
          <w:rFonts w:eastAsiaTheme="minorHAnsi"/>
          <w:sz w:val="20"/>
          <w:szCs w:val="20"/>
          <w:lang w:eastAsia="ro-RO"/>
        </w:rPr>
        <w:t>rezentaţi toate activităţile/etapele pe care le va parcurge societatea în vederea implementării proiectului</w:t>
      </w:r>
      <w:r w:rsidR="006C4931" w:rsidRPr="00652DC1">
        <w:rPr>
          <w:rFonts w:eastAsiaTheme="minorHAnsi"/>
          <w:sz w:val="20"/>
          <w:szCs w:val="20"/>
          <w:lang w:val="en-GB" w:eastAsia="ro-RO"/>
        </w:rPr>
        <w:t xml:space="preserve"> si descrierea livrabilelor aferente.</w:t>
      </w:r>
    </w:p>
    <w:p w14:paraId="507F0BF4" w14:textId="34FA680F" w:rsidR="00F93FF3" w:rsidRPr="00652DC1" w:rsidRDefault="00F93FF3" w:rsidP="00BA5B23">
      <w:pPr>
        <w:rPr>
          <w:rFonts w:eastAsiaTheme="minorHAnsi"/>
          <w:sz w:val="20"/>
          <w:szCs w:val="20"/>
          <w:lang w:eastAsia="ro-RO"/>
        </w:rPr>
      </w:pPr>
    </w:p>
    <w:p w14:paraId="2E5203EE" w14:textId="013F2FA6" w:rsidR="00F93FF3" w:rsidRPr="00652DC1" w:rsidRDefault="00977710" w:rsidP="00977710">
      <w:pPr>
        <w:rPr>
          <w:rFonts w:eastAsiaTheme="minorHAnsi"/>
          <w:sz w:val="20"/>
          <w:szCs w:val="20"/>
          <w:lang w:eastAsia="ro-RO"/>
        </w:rPr>
      </w:pPr>
      <w:bookmarkStart w:id="15" w:name="_Hlk30934954"/>
      <w:r w:rsidRPr="00652DC1">
        <w:rPr>
          <w:rFonts w:eastAsiaTheme="minorHAnsi"/>
          <w:sz w:val="20"/>
          <w:szCs w:val="20"/>
          <w:lang w:eastAsia="ro-RO"/>
        </w:rPr>
        <w:t>Se vor prezenta si urmatoarele:</w:t>
      </w:r>
    </w:p>
    <w:p w14:paraId="349AA788" w14:textId="7DFE08B8" w:rsidR="00C2013A" w:rsidRPr="007135D7" w:rsidRDefault="00C2013A" w:rsidP="00E920BB">
      <w:pPr>
        <w:pStyle w:val="ListParagraph"/>
        <w:numPr>
          <w:ilvl w:val="0"/>
          <w:numId w:val="3"/>
        </w:numPr>
        <w:rPr>
          <w:rFonts w:eastAsiaTheme="minorHAnsi"/>
          <w:sz w:val="20"/>
          <w:szCs w:val="20"/>
          <w:lang w:eastAsia="ro-RO"/>
        </w:rPr>
      </w:pPr>
      <w:r w:rsidRPr="007135D7">
        <w:rPr>
          <w:rFonts w:eastAsiaTheme="minorHAnsi"/>
          <w:sz w:val="20"/>
          <w:szCs w:val="20"/>
          <w:lang w:eastAsia="ro-RO"/>
        </w:rPr>
        <w:t xml:space="preserve">Descrierea activităților necesare pentru atingerea obiectivelor asumate, cu contribuția explicită a membrilor echipei de </w:t>
      </w:r>
      <w:r>
        <w:rPr>
          <w:rFonts w:eastAsiaTheme="minorHAnsi"/>
          <w:sz w:val="20"/>
          <w:szCs w:val="20"/>
          <w:lang w:eastAsia="ro-RO"/>
        </w:rPr>
        <w:t>proiect, respectiv a terților contractați</w:t>
      </w:r>
      <w:r w:rsidRPr="007135D7">
        <w:rPr>
          <w:rFonts w:eastAsiaTheme="minorHAnsi"/>
          <w:sz w:val="20"/>
          <w:szCs w:val="20"/>
          <w:lang w:eastAsia="ro-RO"/>
        </w:rPr>
        <w:t xml:space="preserve">; </w:t>
      </w:r>
    </w:p>
    <w:p w14:paraId="2C19DE14" w14:textId="34DA735B" w:rsidR="00C2013A" w:rsidRPr="007135D7" w:rsidRDefault="00C2013A" w:rsidP="00E920BB">
      <w:pPr>
        <w:pStyle w:val="ListParagraph"/>
        <w:numPr>
          <w:ilvl w:val="0"/>
          <w:numId w:val="3"/>
        </w:numPr>
        <w:rPr>
          <w:rFonts w:eastAsiaTheme="minorHAnsi"/>
          <w:sz w:val="20"/>
          <w:szCs w:val="20"/>
          <w:lang w:eastAsia="ro-RO"/>
        </w:rPr>
      </w:pPr>
      <w:r w:rsidRPr="00652DC1">
        <w:rPr>
          <w:rFonts w:eastAsiaTheme="minorHAnsi"/>
          <w:sz w:val="20"/>
          <w:szCs w:val="20"/>
          <w:lang w:eastAsia="ro-RO"/>
        </w:rPr>
        <w:t>Un grafic Gantt pe o perioadă de maxim 24 de luni de la data semnării contractului de finanțare prin care să se prezinte toate activitățile și livrabilele aferente proiectului;</w:t>
      </w:r>
    </w:p>
    <w:p w14:paraId="51654A88" w14:textId="77777777" w:rsidR="00C2013A" w:rsidRPr="007135D7" w:rsidRDefault="00C2013A" w:rsidP="00E920BB">
      <w:pPr>
        <w:pStyle w:val="ListParagraph"/>
        <w:numPr>
          <w:ilvl w:val="0"/>
          <w:numId w:val="3"/>
        </w:numPr>
        <w:rPr>
          <w:rFonts w:eastAsiaTheme="minorHAnsi"/>
          <w:sz w:val="20"/>
          <w:szCs w:val="20"/>
          <w:lang w:eastAsia="ro-RO"/>
        </w:rPr>
      </w:pPr>
      <w:r w:rsidRPr="007135D7">
        <w:rPr>
          <w:rFonts w:eastAsiaTheme="minorHAnsi"/>
          <w:sz w:val="20"/>
          <w:szCs w:val="20"/>
          <w:lang w:eastAsia="ro-RO"/>
        </w:rPr>
        <w:t>Livrabilele asociate fiecărei activități</w:t>
      </w:r>
      <w:r>
        <w:rPr>
          <w:rFonts w:eastAsiaTheme="minorHAnsi"/>
          <w:sz w:val="20"/>
          <w:szCs w:val="20"/>
          <w:lang w:eastAsia="ro-RO"/>
        </w:rPr>
        <w:t xml:space="preserve"> avându-se în vedere cel puțin următoarele</w:t>
      </w:r>
      <w:r>
        <w:rPr>
          <w:rFonts w:eastAsiaTheme="minorHAnsi"/>
          <w:sz w:val="20"/>
          <w:szCs w:val="20"/>
          <w:lang w:val="en-GB" w:eastAsia="ro-RO"/>
        </w:rPr>
        <w:t>:</w:t>
      </w:r>
    </w:p>
    <w:p w14:paraId="7F739837" w14:textId="77777777" w:rsidR="00C2013A" w:rsidRDefault="00C2013A" w:rsidP="00C2013A">
      <w:pPr>
        <w:rPr>
          <w:rFonts w:eastAsiaTheme="minorHAnsi"/>
          <w:sz w:val="20"/>
          <w:szCs w:val="20"/>
          <w:lang w:eastAsia="ro-RO"/>
        </w:rPr>
      </w:pPr>
    </w:p>
    <w:tbl>
      <w:tblPr>
        <w:tblStyle w:val="TableGrid"/>
        <w:tblW w:w="10130" w:type="dxa"/>
        <w:jc w:val="center"/>
        <w:tblLook w:val="04A0" w:firstRow="1" w:lastRow="0" w:firstColumn="1" w:lastColumn="0" w:noHBand="0" w:noVBand="1"/>
      </w:tblPr>
      <w:tblGrid>
        <w:gridCol w:w="997"/>
        <w:gridCol w:w="3451"/>
        <w:gridCol w:w="3071"/>
        <w:gridCol w:w="2611"/>
      </w:tblGrid>
      <w:tr w:rsidR="00C2013A" w:rsidRPr="00ED5F61" w14:paraId="5BB4E49D" w14:textId="77777777" w:rsidTr="005A647A">
        <w:trPr>
          <w:jc w:val="center"/>
        </w:trPr>
        <w:tc>
          <w:tcPr>
            <w:tcW w:w="997" w:type="dxa"/>
          </w:tcPr>
          <w:p w14:paraId="242E6E56"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Etapa</w:t>
            </w:r>
          </w:p>
        </w:tc>
        <w:tc>
          <w:tcPr>
            <w:tcW w:w="3451" w:type="dxa"/>
          </w:tcPr>
          <w:p w14:paraId="244BADC3"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Descriere</w:t>
            </w:r>
          </w:p>
        </w:tc>
        <w:tc>
          <w:tcPr>
            <w:tcW w:w="3071" w:type="dxa"/>
          </w:tcPr>
          <w:p w14:paraId="0655E77D"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Livrabile:</w:t>
            </w:r>
          </w:p>
        </w:tc>
        <w:tc>
          <w:tcPr>
            <w:tcW w:w="2611" w:type="dxa"/>
          </w:tcPr>
          <w:p w14:paraId="289E4B20" w14:textId="77777777" w:rsidR="00C2013A" w:rsidRPr="00ED5F61" w:rsidRDefault="00C2013A" w:rsidP="005A647A">
            <w:pPr>
              <w:tabs>
                <w:tab w:val="left" w:pos="0"/>
              </w:tabs>
              <w:rPr>
                <w:sz w:val="20"/>
                <w:szCs w:val="20"/>
              </w:rPr>
            </w:pPr>
            <w:r w:rsidRPr="00ED5F61">
              <w:rPr>
                <w:rFonts w:asciiTheme="minorHAnsi" w:hAnsiTheme="minorHAnsi"/>
                <w:sz w:val="20"/>
                <w:szCs w:val="20"/>
              </w:rPr>
              <w:t xml:space="preserve">Principalele elemente </w:t>
            </w:r>
          </w:p>
        </w:tc>
      </w:tr>
      <w:tr w:rsidR="00C2013A" w:rsidRPr="00ED5F61" w14:paraId="4E2D23BB" w14:textId="77777777" w:rsidTr="005A647A">
        <w:trPr>
          <w:jc w:val="center"/>
        </w:trPr>
        <w:tc>
          <w:tcPr>
            <w:tcW w:w="997" w:type="dxa"/>
          </w:tcPr>
          <w:p w14:paraId="45B33AA5"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TRL 4</w:t>
            </w:r>
          </w:p>
          <w:p w14:paraId="07DD9D18" w14:textId="77777777" w:rsidR="00C2013A" w:rsidRPr="00ED5F61" w:rsidRDefault="00C2013A" w:rsidP="005A647A">
            <w:pPr>
              <w:tabs>
                <w:tab w:val="left" w:pos="0"/>
              </w:tabs>
              <w:rPr>
                <w:rFonts w:asciiTheme="minorHAnsi" w:hAnsiTheme="minorHAnsi"/>
                <w:sz w:val="20"/>
                <w:szCs w:val="20"/>
              </w:rPr>
            </w:pPr>
          </w:p>
        </w:tc>
        <w:tc>
          <w:tcPr>
            <w:tcW w:w="3451" w:type="dxa"/>
          </w:tcPr>
          <w:p w14:paraId="5BE04A54"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Validarea în condiții de laborator a componentelor și/sau ansamblului/sistemului.</w:t>
            </w:r>
          </w:p>
          <w:p w14:paraId="46906397"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Principalele componente ale tehnologiei sunt integrate si testate în in laborator in conditii similare cu cele de operare pentru a se stabili funcționalitatea ansamblului.</w:t>
            </w:r>
          </w:p>
        </w:tc>
        <w:tc>
          <w:tcPr>
            <w:tcW w:w="3071" w:type="dxa"/>
          </w:tcPr>
          <w:p w14:paraId="2C4960FD" w14:textId="77777777" w:rsidR="00C2013A" w:rsidRPr="00ED5F61" w:rsidRDefault="00C2013A" w:rsidP="00E920BB">
            <w:pPr>
              <w:pStyle w:val="ListParagraph"/>
              <w:numPr>
                <w:ilvl w:val="0"/>
                <w:numId w:val="4"/>
              </w:numPr>
              <w:tabs>
                <w:tab w:val="left" w:pos="0"/>
                <w:tab w:val="left" w:pos="221"/>
              </w:tabs>
              <w:ind w:left="0" w:firstLine="0"/>
              <w:rPr>
                <w:rFonts w:asciiTheme="minorHAnsi" w:hAnsiTheme="minorHAnsi"/>
                <w:sz w:val="20"/>
                <w:szCs w:val="20"/>
                <w:lang w:eastAsia="en-US"/>
              </w:rPr>
            </w:pPr>
            <w:r w:rsidRPr="00ED5F61">
              <w:rPr>
                <w:rFonts w:asciiTheme="minorHAnsi" w:hAnsiTheme="minorHAnsi"/>
                <w:sz w:val="20"/>
                <w:szCs w:val="20"/>
                <w:lang w:eastAsia="en-US"/>
              </w:rPr>
              <w:t>descrierea modului de desfasurare a demonstratiei (ex. principalele etape ale demonstratiei de laborator, valorile de referinta avute in vedere, etc.);</w:t>
            </w:r>
          </w:p>
          <w:p w14:paraId="161A882E" w14:textId="77777777" w:rsidR="00C2013A" w:rsidRPr="00ED5F61" w:rsidRDefault="00C2013A" w:rsidP="00E920BB">
            <w:pPr>
              <w:pStyle w:val="ListParagraph"/>
              <w:numPr>
                <w:ilvl w:val="0"/>
                <w:numId w:val="4"/>
              </w:numPr>
              <w:tabs>
                <w:tab w:val="left" w:pos="0"/>
                <w:tab w:val="left" w:pos="221"/>
              </w:tabs>
              <w:ind w:left="0" w:firstLine="0"/>
              <w:rPr>
                <w:rFonts w:asciiTheme="minorHAnsi" w:hAnsiTheme="minorHAnsi"/>
                <w:sz w:val="20"/>
                <w:szCs w:val="20"/>
                <w:lang w:eastAsia="en-US"/>
              </w:rPr>
            </w:pPr>
            <w:r w:rsidRPr="00ED5F61">
              <w:rPr>
                <w:rFonts w:asciiTheme="minorHAnsi" w:hAnsiTheme="minorHAnsi"/>
                <w:sz w:val="20"/>
                <w:szCs w:val="20"/>
                <w:lang w:eastAsia="en-US"/>
              </w:rPr>
              <w:t>raport privind functionalitatea componentelor ca un sistem,</w:t>
            </w:r>
          </w:p>
          <w:p w14:paraId="12E6FE04" w14:textId="77777777" w:rsidR="00C2013A" w:rsidRPr="00ED5F61" w:rsidRDefault="00C2013A" w:rsidP="00E920BB">
            <w:pPr>
              <w:pStyle w:val="ListParagraph"/>
              <w:numPr>
                <w:ilvl w:val="0"/>
                <w:numId w:val="4"/>
              </w:numPr>
              <w:tabs>
                <w:tab w:val="left" w:pos="0"/>
                <w:tab w:val="left" w:pos="221"/>
              </w:tabs>
              <w:ind w:left="0" w:firstLine="0"/>
              <w:rPr>
                <w:rFonts w:asciiTheme="minorHAnsi" w:hAnsiTheme="minorHAnsi"/>
                <w:sz w:val="20"/>
                <w:szCs w:val="20"/>
                <w:lang w:eastAsia="en-US"/>
              </w:rPr>
            </w:pPr>
            <w:r w:rsidRPr="00ED5F61">
              <w:rPr>
                <w:rFonts w:asciiTheme="minorHAnsi" w:hAnsiTheme="minorHAnsi"/>
                <w:sz w:val="20"/>
                <w:szCs w:val="20"/>
                <w:lang w:eastAsia="en-US"/>
              </w:rPr>
              <w:t>rezultatele testelor pentru ansamblul de componente, cu evidențierea similitudinii (sau diferențelor) în raport cu funcționalitatea și performanțele așteptate.</w:t>
            </w:r>
          </w:p>
        </w:tc>
        <w:tc>
          <w:tcPr>
            <w:tcW w:w="2611" w:type="dxa"/>
          </w:tcPr>
          <w:p w14:paraId="42ABA6DC" w14:textId="77777777" w:rsidR="00C2013A" w:rsidRPr="00ED5F61" w:rsidRDefault="00C2013A" w:rsidP="00E920BB">
            <w:pPr>
              <w:pStyle w:val="ListParagraph"/>
              <w:numPr>
                <w:ilvl w:val="0"/>
                <w:numId w:val="4"/>
              </w:numPr>
              <w:tabs>
                <w:tab w:val="left" w:pos="0"/>
                <w:tab w:val="left" w:pos="221"/>
              </w:tabs>
              <w:ind w:left="0" w:firstLine="0"/>
              <w:rPr>
                <w:sz w:val="20"/>
                <w:szCs w:val="20"/>
                <w:lang w:eastAsia="en-US"/>
              </w:rPr>
            </w:pPr>
            <w:r w:rsidRPr="00ED5F61">
              <w:rPr>
                <w:rFonts w:asciiTheme="minorHAnsi" w:hAnsiTheme="minorHAnsi"/>
                <w:sz w:val="20"/>
                <w:szCs w:val="20"/>
                <w:lang w:eastAsia="en-US"/>
              </w:rPr>
              <w:t xml:space="preserve">A fost realizată o demonstrație de laborator care integrează toate elementele cheie necesare </w:t>
            </w:r>
            <w:r w:rsidRPr="00ED5F61">
              <w:rPr>
                <w:rFonts w:asciiTheme="minorHAnsi" w:hAnsiTheme="minorHAnsi"/>
                <w:sz w:val="20"/>
                <w:szCs w:val="20"/>
              </w:rPr>
              <w:t>pentru a rezolva problemele identificate și prezintă aspecte funcționale ale conceptului operat in functie de cerintele pietei?</w:t>
            </w:r>
          </w:p>
        </w:tc>
      </w:tr>
      <w:tr w:rsidR="00C2013A" w:rsidRPr="00ED5F61" w14:paraId="7553C47F" w14:textId="77777777" w:rsidTr="005A647A">
        <w:trPr>
          <w:jc w:val="center"/>
        </w:trPr>
        <w:tc>
          <w:tcPr>
            <w:tcW w:w="997" w:type="dxa"/>
          </w:tcPr>
          <w:p w14:paraId="34C0A6A9"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TRL 5</w:t>
            </w:r>
          </w:p>
          <w:p w14:paraId="5DC6602F" w14:textId="77777777" w:rsidR="00C2013A" w:rsidRPr="00ED5F61" w:rsidRDefault="00C2013A" w:rsidP="005A647A">
            <w:pPr>
              <w:tabs>
                <w:tab w:val="left" w:pos="0"/>
              </w:tabs>
              <w:rPr>
                <w:rFonts w:asciiTheme="minorHAnsi" w:hAnsiTheme="minorHAnsi"/>
                <w:sz w:val="20"/>
                <w:szCs w:val="20"/>
              </w:rPr>
            </w:pPr>
          </w:p>
        </w:tc>
        <w:tc>
          <w:tcPr>
            <w:tcW w:w="3451" w:type="dxa"/>
          </w:tcPr>
          <w:p w14:paraId="1E64CD28"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 xml:space="preserve">Validarea modelului de laborator, la scară redusă sau mărită, după caz, cu reproducerea prin similitudine a </w:t>
            </w:r>
            <w:r w:rsidRPr="00ED5F61">
              <w:rPr>
                <w:rFonts w:asciiTheme="minorHAnsi" w:hAnsiTheme="minorHAnsi"/>
                <w:sz w:val="20"/>
                <w:szCs w:val="20"/>
              </w:rPr>
              <w:lastRenderedPageBreak/>
              <w:t>condițiilor reale de funcționare</w:t>
            </w:r>
          </w:p>
          <w:p w14:paraId="1C1F4875"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 xml:space="preserve">Toate componentele tehnologiei sunt asamblate astfel încât configurația sistemului este similară aplicației finale în aproape toate aspectele. </w:t>
            </w:r>
          </w:p>
          <w:p w14:paraId="772B6A92"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Diferența principală între TRL 4 și TRL 5 este creșterea fidelității testelor de laborator în raport cu sistemul real,</w:t>
            </w:r>
          </w:p>
          <w:p w14:paraId="57A45A79"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respectiv cu condițiile reale de operare. Sistemul testat este foarte apropiat de prototip.</w:t>
            </w:r>
          </w:p>
        </w:tc>
        <w:tc>
          <w:tcPr>
            <w:tcW w:w="3071" w:type="dxa"/>
          </w:tcPr>
          <w:p w14:paraId="572FC27A" w14:textId="77777777" w:rsidR="00C2013A" w:rsidRPr="00ED5F61" w:rsidRDefault="00C2013A" w:rsidP="00E920BB">
            <w:pPr>
              <w:pStyle w:val="ListParagraph"/>
              <w:numPr>
                <w:ilvl w:val="0"/>
                <w:numId w:val="4"/>
              </w:numPr>
              <w:tabs>
                <w:tab w:val="left" w:pos="0"/>
                <w:tab w:val="left" w:pos="221"/>
              </w:tabs>
              <w:ind w:left="0" w:firstLine="0"/>
              <w:rPr>
                <w:rFonts w:asciiTheme="minorHAnsi" w:hAnsiTheme="minorHAnsi"/>
                <w:sz w:val="20"/>
                <w:szCs w:val="20"/>
                <w:lang w:eastAsia="en-US"/>
              </w:rPr>
            </w:pPr>
            <w:r w:rsidRPr="00ED5F61">
              <w:rPr>
                <w:rFonts w:asciiTheme="minorHAnsi" w:hAnsiTheme="minorHAnsi"/>
                <w:sz w:val="20"/>
                <w:szCs w:val="20"/>
                <w:lang w:eastAsia="en-US"/>
              </w:rPr>
              <w:lastRenderedPageBreak/>
              <w:t xml:space="preserve">rezultatele testelor de laborator, </w:t>
            </w:r>
          </w:p>
          <w:p w14:paraId="5E449916" w14:textId="77777777" w:rsidR="00C2013A" w:rsidRPr="00ED5F61" w:rsidRDefault="00C2013A" w:rsidP="00E920BB">
            <w:pPr>
              <w:pStyle w:val="ListParagraph"/>
              <w:numPr>
                <w:ilvl w:val="0"/>
                <w:numId w:val="4"/>
              </w:numPr>
              <w:tabs>
                <w:tab w:val="left" w:pos="0"/>
                <w:tab w:val="left" w:pos="221"/>
              </w:tabs>
              <w:ind w:left="0" w:firstLine="0"/>
              <w:rPr>
                <w:rFonts w:asciiTheme="minorHAnsi" w:hAnsiTheme="minorHAnsi"/>
                <w:sz w:val="20"/>
                <w:szCs w:val="20"/>
                <w:lang w:eastAsia="en-US"/>
              </w:rPr>
            </w:pPr>
            <w:r w:rsidRPr="00ED5F61">
              <w:rPr>
                <w:rFonts w:asciiTheme="minorHAnsi" w:hAnsiTheme="minorHAnsi"/>
                <w:sz w:val="20"/>
                <w:szCs w:val="20"/>
                <w:lang w:eastAsia="en-US"/>
              </w:rPr>
              <w:t>analiza diferențelor</w:t>
            </w:r>
          </w:p>
          <w:p w14:paraId="08B1C7DF"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între condițiile de laborator,</w:t>
            </w:r>
          </w:p>
          <w:p w14:paraId="274D788D"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lastRenderedPageBreak/>
              <w:t xml:space="preserve"> analiza semnificației testelor de laborator pentru funcționarea sistemului real.</w:t>
            </w:r>
          </w:p>
          <w:p w14:paraId="62167816" w14:textId="77777777" w:rsidR="00C2013A" w:rsidRPr="00ED5F61" w:rsidRDefault="00C2013A" w:rsidP="005A647A">
            <w:pPr>
              <w:pStyle w:val="ListParagraph"/>
              <w:tabs>
                <w:tab w:val="left" w:pos="0"/>
                <w:tab w:val="left" w:pos="221"/>
              </w:tabs>
              <w:ind w:left="0"/>
              <w:rPr>
                <w:rFonts w:asciiTheme="minorHAnsi" w:hAnsiTheme="minorHAnsi"/>
                <w:sz w:val="20"/>
                <w:szCs w:val="20"/>
                <w:lang w:eastAsia="en-US"/>
              </w:rPr>
            </w:pPr>
          </w:p>
        </w:tc>
        <w:tc>
          <w:tcPr>
            <w:tcW w:w="2611" w:type="dxa"/>
          </w:tcPr>
          <w:p w14:paraId="1309CD0B" w14:textId="77777777" w:rsidR="00C2013A" w:rsidRPr="00ED5F61" w:rsidRDefault="00C2013A" w:rsidP="00E920BB">
            <w:pPr>
              <w:pStyle w:val="ListParagraph"/>
              <w:numPr>
                <w:ilvl w:val="0"/>
                <w:numId w:val="4"/>
              </w:numPr>
              <w:tabs>
                <w:tab w:val="left" w:pos="0"/>
                <w:tab w:val="left" w:pos="221"/>
              </w:tabs>
              <w:ind w:left="1" w:firstLine="359"/>
              <w:rPr>
                <w:rFonts w:asciiTheme="minorHAnsi" w:hAnsiTheme="minorHAnsi"/>
                <w:sz w:val="20"/>
                <w:szCs w:val="20"/>
              </w:rPr>
            </w:pPr>
            <w:r w:rsidRPr="00ED5F61">
              <w:rPr>
                <w:rFonts w:asciiTheme="minorHAnsi" w:hAnsiTheme="minorHAnsi"/>
                <w:sz w:val="20"/>
                <w:szCs w:val="20"/>
              </w:rPr>
              <w:lastRenderedPageBreak/>
              <w:t>Descrierea cerințelor de integrare a componentelor tehnologiei;</w:t>
            </w:r>
          </w:p>
          <w:p w14:paraId="7A0BEBCB" w14:textId="77777777" w:rsidR="00C2013A" w:rsidRPr="00ED5F61" w:rsidRDefault="00C2013A" w:rsidP="00E920BB">
            <w:pPr>
              <w:pStyle w:val="ListParagraph"/>
              <w:numPr>
                <w:ilvl w:val="0"/>
                <w:numId w:val="4"/>
              </w:numPr>
              <w:tabs>
                <w:tab w:val="left" w:pos="0"/>
                <w:tab w:val="left" w:pos="221"/>
              </w:tabs>
              <w:ind w:left="1" w:firstLine="359"/>
              <w:rPr>
                <w:rFonts w:asciiTheme="minorHAnsi" w:hAnsiTheme="minorHAnsi"/>
                <w:sz w:val="20"/>
                <w:szCs w:val="20"/>
              </w:rPr>
            </w:pPr>
            <w:r w:rsidRPr="00ED5F61">
              <w:rPr>
                <w:rFonts w:asciiTheme="minorHAnsi" w:hAnsiTheme="minorHAnsi"/>
                <w:sz w:val="20"/>
                <w:szCs w:val="20"/>
              </w:rPr>
              <w:lastRenderedPageBreak/>
              <w:t>Descrierea  planurilor de integrare a produsului în conditii reale de functionare;</w:t>
            </w:r>
          </w:p>
          <w:p w14:paraId="3661D1EB" w14:textId="77777777" w:rsidR="00C2013A" w:rsidRPr="00ED5F61" w:rsidRDefault="00C2013A" w:rsidP="00E920BB">
            <w:pPr>
              <w:pStyle w:val="ListParagraph"/>
              <w:numPr>
                <w:ilvl w:val="0"/>
                <w:numId w:val="4"/>
              </w:numPr>
              <w:tabs>
                <w:tab w:val="left" w:pos="0"/>
                <w:tab w:val="left" w:pos="221"/>
              </w:tabs>
              <w:ind w:left="1" w:firstLine="359"/>
              <w:rPr>
                <w:rFonts w:asciiTheme="minorHAnsi" w:hAnsiTheme="minorHAnsi"/>
                <w:sz w:val="20"/>
                <w:szCs w:val="20"/>
              </w:rPr>
            </w:pPr>
            <w:r w:rsidRPr="00ED5F61">
              <w:rPr>
                <w:rFonts w:asciiTheme="minorHAnsi" w:hAnsiTheme="minorHAnsi"/>
                <w:sz w:val="20"/>
                <w:szCs w:val="20"/>
              </w:rPr>
              <w:t xml:space="preserve">Descrierea cerințelor de mediu, inclusiv evenimente anormale sau extreme la care ar putea fi expus conceptul. </w:t>
            </w:r>
          </w:p>
          <w:p w14:paraId="61BEF1EC" w14:textId="77777777" w:rsidR="00C2013A" w:rsidRPr="00ED5F61" w:rsidRDefault="00C2013A" w:rsidP="00E920BB">
            <w:pPr>
              <w:pStyle w:val="ListParagraph"/>
              <w:numPr>
                <w:ilvl w:val="0"/>
                <w:numId w:val="4"/>
              </w:numPr>
              <w:tabs>
                <w:tab w:val="left" w:pos="0"/>
                <w:tab w:val="left" w:pos="221"/>
              </w:tabs>
              <w:ind w:left="0" w:firstLine="0"/>
              <w:rPr>
                <w:sz w:val="20"/>
                <w:szCs w:val="20"/>
                <w:lang w:eastAsia="en-US"/>
              </w:rPr>
            </w:pPr>
            <w:r w:rsidRPr="00ED5F61">
              <w:rPr>
                <w:rFonts w:asciiTheme="minorHAnsi" w:hAnsiTheme="minorHAnsi"/>
                <w:sz w:val="20"/>
                <w:szCs w:val="20"/>
                <w:lang w:eastAsia="ro-RO"/>
              </w:rPr>
              <w:t xml:space="preserve">Enumerați și descrieți cerințele funcționale și de performanță </w:t>
            </w:r>
            <w:r w:rsidRPr="00ED5F61">
              <w:rPr>
                <w:rFonts w:asciiTheme="minorHAnsi" w:hAnsiTheme="minorHAnsi"/>
                <w:sz w:val="20"/>
                <w:szCs w:val="20"/>
              </w:rPr>
              <w:t>ale modelului conceptual precum si reactiile acestuia la expunerea in medii anormale si extreme.</w:t>
            </w:r>
          </w:p>
        </w:tc>
      </w:tr>
    </w:tbl>
    <w:p w14:paraId="77697EA7" w14:textId="0374616A" w:rsidR="00C2013A" w:rsidRPr="007135D7" w:rsidRDefault="00C2013A" w:rsidP="007135D7">
      <w:pPr>
        <w:rPr>
          <w:rFonts w:eastAsiaTheme="minorHAnsi"/>
          <w:sz w:val="20"/>
          <w:szCs w:val="20"/>
          <w:lang w:eastAsia="ro-RO"/>
        </w:rPr>
      </w:pPr>
    </w:p>
    <w:p w14:paraId="60B3E486" w14:textId="6B51D9F1" w:rsidR="00C2013A" w:rsidRPr="00DD3F9F" w:rsidRDefault="00C2013A" w:rsidP="00E920BB">
      <w:pPr>
        <w:pStyle w:val="ListParagraph"/>
        <w:numPr>
          <w:ilvl w:val="0"/>
          <w:numId w:val="3"/>
        </w:numPr>
        <w:rPr>
          <w:rFonts w:eastAsiaTheme="minorHAnsi"/>
          <w:sz w:val="20"/>
          <w:szCs w:val="20"/>
          <w:lang w:eastAsia="ro-RO"/>
        </w:rPr>
      </w:pPr>
      <w:r w:rsidRPr="00DD3F9F">
        <w:rPr>
          <w:rFonts w:eastAsiaTheme="minorHAnsi"/>
          <w:sz w:val="20"/>
          <w:szCs w:val="20"/>
          <w:lang w:eastAsia="ro-RO"/>
        </w:rPr>
        <w:t xml:space="preserve">Prezentarea infrastructurii de cercetare necesare pentru dezvoltarea modelului conceptual și justificarea dotărilor propuse a fi achiziționate prin proiect în raport de activitățile avute în vedere; </w:t>
      </w:r>
    </w:p>
    <w:p w14:paraId="7052E38F" w14:textId="01F591B2" w:rsidR="00C2013A" w:rsidRPr="007135D7" w:rsidRDefault="00C2013A" w:rsidP="00E920BB">
      <w:pPr>
        <w:pStyle w:val="ListParagraph"/>
        <w:numPr>
          <w:ilvl w:val="0"/>
          <w:numId w:val="3"/>
        </w:numPr>
        <w:rPr>
          <w:rFonts w:eastAsiaTheme="minorHAnsi"/>
          <w:sz w:val="20"/>
          <w:szCs w:val="20"/>
          <w:lang w:eastAsia="ro-RO"/>
        </w:rPr>
      </w:pPr>
      <w:r w:rsidRPr="007135D7">
        <w:rPr>
          <w:rFonts w:eastAsiaTheme="minorHAnsi"/>
          <w:sz w:val="20"/>
          <w:szCs w:val="20"/>
          <w:lang w:eastAsia="ro-RO"/>
        </w:rPr>
        <w:t xml:space="preserve">Structura echipei/echipelor de cercetare și justificarea cheltuielilor salariale; </w:t>
      </w:r>
    </w:p>
    <w:p w14:paraId="06980FE4" w14:textId="30B39B21" w:rsidR="00C2013A" w:rsidRPr="00F43167" w:rsidRDefault="00C2013A" w:rsidP="00E920BB">
      <w:pPr>
        <w:pStyle w:val="ListParagraph"/>
        <w:numPr>
          <w:ilvl w:val="0"/>
          <w:numId w:val="3"/>
        </w:numPr>
        <w:rPr>
          <w:rFonts w:eastAsiaTheme="minorHAnsi"/>
          <w:sz w:val="20"/>
          <w:szCs w:val="20"/>
          <w:lang w:eastAsia="ro-RO"/>
        </w:rPr>
      </w:pPr>
      <w:r w:rsidRPr="00F43167">
        <w:rPr>
          <w:rFonts w:eastAsiaTheme="minorHAnsi"/>
          <w:sz w:val="20"/>
          <w:szCs w:val="20"/>
          <w:lang w:eastAsia="ro-RO"/>
        </w:rPr>
        <w:t>Prezentarea riscurilor asociate activităților de implementare a proiectului si modalitățile de tratare a lor (se ia în considerare probabilitatea de apariție a riscurilor și impactul asupra execuției proiectului)</w:t>
      </w:r>
      <w:r w:rsidRPr="00F43167">
        <w:rPr>
          <w:rFonts w:eastAsiaTheme="minorHAnsi"/>
          <w:sz w:val="20"/>
          <w:szCs w:val="20"/>
          <w:lang w:val="en-GB" w:eastAsia="ro-RO"/>
        </w:rPr>
        <w:t>;</w:t>
      </w:r>
    </w:p>
    <w:p w14:paraId="1B41FDCE" w14:textId="77777777" w:rsidR="003B2F0A" w:rsidRPr="00652DC1" w:rsidRDefault="003B2F0A" w:rsidP="00E920BB">
      <w:pPr>
        <w:pStyle w:val="ListParagraph"/>
        <w:numPr>
          <w:ilvl w:val="0"/>
          <w:numId w:val="3"/>
        </w:numPr>
        <w:rPr>
          <w:rFonts w:eastAsiaTheme="minorHAnsi"/>
          <w:sz w:val="20"/>
          <w:szCs w:val="20"/>
          <w:lang w:eastAsia="ro-RO"/>
        </w:rPr>
      </w:pPr>
      <w:r w:rsidRPr="00652DC1">
        <w:rPr>
          <w:rFonts w:eastAsiaTheme="minorHAnsi"/>
          <w:sz w:val="20"/>
          <w:szCs w:val="20"/>
          <w:lang w:eastAsia="ro-RO"/>
        </w:rPr>
        <w:t>Prezentarea si argumentarea rezultatelor ce sunt urmarite prin dezvoltarea modelului conceptual;</w:t>
      </w:r>
    </w:p>
    <w:p w14:paraId="4DB286B3" w14:textId="77777777" w:rsidR="003B2F0A" w:rsidRPr="00652DC1" w:rsidRDefault="003B2F0A" w:rsidP="00E920BB">
      <w:pPr>
        <w:pStyle w:val="ListParagraph"/>
        <w:numPr>
          <w:ilvl w:val="0"/>
          <w:numId w:val="3"/>
        </w:numPr>
        <w:rPr>
          <w:rFonts w:eastAsiaTheme="minorHAnsi"/>
          <w:sz w:val="20"/>
          <w:szCs w:val="20"/>
          <w:lang w:eastAsia="ro-RO"/>
        </w:rPr>
      </w:pPr>
      <w:r w:rsidRPr="00652DC1">
        <w:rPr>
          <w:rFonts w:eastAsiaTheme="minorHAnsi"/>
          <w:sz w:val="20"/>
          <w:szCs w:val="20"/>
          <w:lang w:eastAsia="ro-RO"/>
        </w:rPr>
        <w:t>Evaluarea si metodologia de validare a ipotezelor;</w:t>
      </w:r>
    </w:p>
    <w:p w14:paraId="54E66A13" w14:textId="77777777" w:rsidR="003B2F0A" w:rsidRPr="00652DC1" w:rsidRDefault="003B2F0A" w:rsidP="00E920BB">
      <w:pPr>
        <w:pStyle w:val="ListParagraph"/>
        <w:numPr>
          <w:ilvl w:val="0"/>
          <w:numId w:val="3"/>
        </w:numPr>
        <w:rPr>
          <w:rFonts w:eastAsiaTheme="minorHAnsi"/>
          <w:sz w:val="20"/>
          <w:szCs w:val="20"/>
          <w:lang w:eastAsia="ro-RO"/>
        </w:rPr>
      </w:pPr>
      <w:r w:rsidRPr="00652DC1">
        <w:rPr>
          <w:rFonts w:eastAsiaTheme="minorHAnsi"/>
          <w:sz w:val="20"/>
          <w:szCs w:val="20"/>
          <w:lang w:eastAsia="ro-RO"/>
        </w:rPr>
        <w:t>Soluţiile optime identificate în vederea dezvoltării modelului conceptual;</w:t>
      </w:r>
    </w:p>
    <w:p w14:paraId="26804E12" w14:textId="77777777" w:rsidR="003B2F0A" w:rsidRPr="00652DC1" w:rsidRDefault="003B2F0A" w:rsidP="00E920BB">
      <w:pPr>
        <w:pStyle w:val="ListParagraph"/>
        <w:numPr>
          <w:ilvl w:val="0"/>
          <w:numId w:val="3"/>
        </w:numPr>
        <w:rPr>
          <w:rFonts w:eastAsiaTheme="minorHAnsi"/>
          <w:sz w:val="20"/>
          <w:szCs w:val="20"/>
          <w:lang w:eastAsia="ro-RO"/>
        </w:rPr>
      </w:pPr>
      <w:r w:rsidRPr="00652DC1">
        <w:rPr>
          <w:rFonts w:eastAsiaTheme="minorHAnsi"/>
          <w:sz w:val="20"/>
          <w:szCs w:val="20"/>
          <w:lang w:eastAsia="ro-RO"/>
        </w:rPr>
        <w:t>Modalitatea în care obiectivele enunțate ale proiectului sunt atinse prin activitățile descrise;</w:t>
      </w:r>
    </w:p>
    <w:p w14:paraId="5C53E52C" w14:textId="6886BE14" w:rsidR="00652DC1" w:rsidRPr="004F55F2" w:rsidRDefault="003B2F0A" w:rsidP="00E920BB">
      <w:pPr>
        <w:pStyle w:val="ListParagraph"/>
        <w:numPr>
          <w:ilvl w:val="0"/>
          <w:numId w:val="3"/>
        </w:numPr>
        <w:rPr>
          <w:rFonts w:eastAsiaTheme="minorHAnsi"/>
          <w:lang w:eastAsia="ro-RO"/>
        </w:rPr>
      </w:pPr>
      <w:r w:rsidRPr="003A35A2">
        <w:rPr>
          <w:rFonts w:eastAsiaTheme="minorHAnsi"/>
          <w:sz w:val="20"/>
          <w:szCs w:val="20"/>
          <w:lang w:eastAsia="ro-RO"/>
        </w:rPr>
        <w:t>Prezentarea unei matrice a riscurilor ce pot interveni in implementarea proiectului și a masuril</w:t>
      </w:r>
      <w:r w:rsidR="00EF3218">
        <w:rPr>
          <w:rFonts w:eastAsiaTheme="minorHAnsi"/>
          <w:sz w:val="20"/>
          <w:szCs w:val="20"/>
          <w:lang w:eastAsia="ro-RO"/>
        </w:rPr>
        <w:t xml:space="preserve">or </w:t>
      </w:r>
      <w:r w:rsidRPr="003A35A2">
        <w:rPr>
          <w:rFonts w:eastAsiaTheme="minorHAnsi"/>
          <w:sz w:val="20"/>
          <w:szCs w:val="20"/>
          <w:lang w:eastAsia="ro-RO"/>
        </w:rPr>
        <w:t>propuse de contracarare</w:t>
      </w:r>
    </w:p>
    <w:p w14:paraId="03634688" w14:textId="77777777" w:rsidR="004F55F2" w:rsidRPr="007E6495" w:rsidRDefault="004F55F2" w:rsidP="00E920BB">
      <w:pPr>
        <w:pStyle w:val="ListParagraph"/>
        <w:numPr>
          <w:ilvl w:val="0"/>
          <w:numId w:val="3"/>
        </w:numPr>
        <w:rPr>
          <w:rFonts w:eastAsiaTheme="minorHAnsi"/>
          <w:sz w:val="20"/>
          <w:szCs w:val="20"/>
          <w:lang w:eastAsia="ro-RO"/>
        </w:rPr>
      </w:pPr>
      <w:r w:rsidRPr="007E6495">
        <w:rPr>
          <w:rFonts w:eastAsiaTheme="minorHAnsi"/>
          <w:sz w:val="20"/>
          <w:szCs w:val="20"/>
          <w:lang w:eastAsia="ro-RO"/>
        </w:rPr>
        <w:t>Măsuri de îmbunătățire a calității mediului înconjurător și de creștere a eficienței energetice</w:t>
      </w:r>
    </w:p>
    <w:p w14:paraId="5503C05B" w14:textId="75531ECC" w:rsidR="004F55F2" w:rsidRDefault="004F55F2" w:rsidP="00E920BB">
      <w:pPr>
        <w:pStyle w:val="ListParagraph"/>
        <w:numPr>
          <w:ilvl w:val="0"/>
          <w:numId w:val="3"/>
        </w:numPr>
        <w:rPr>
          <w:rFonts w:eastAsiaTheme="minorHAnsi"/>
          <w:sz w:val="20"/>
          <w:szCs w:val="20"/>
          <w:lang w:eastAsia="ro-RO"/>
        </w:rPr>
      </w:pPr>
      <w:r w:rsidRPr="007E6495">
        <w:rPr>
          <w:rFonts w:eastAsiaTheme="minorHAnsi"/>
          <w:sz w:val="20"/>
          <w:szCs w:val="20"/>
          <w:lang w:eastAsia="ro-RO"/>
        </w:rPr>
        <w:t xml:space="preserve">Se vor detalia inclusiv modalitățile avute în vedere prin care produsul/serviciul/procesul rezultat în urma dezvoltării modelului conceptual inovativ </w:t>
      </w:r>
      <w:r w:rsidR="007E6495" w:rsidRPr="007E6495">
        <w:rPr>
          <w:rFonts w:eastAsiaTheme="minorHAnsi"/>
          <w:sz w:val="20"/>
          <w:szCs w:val="20"/>
          <w:lang w:eastAsia="ro-RO"/>
        </w:rPr>
        <w:t>va favoriza persoanele din categorii defavorizate definite conform prevederilor HG nr. 799/2014, cu modificarile si completarile ulterioare</w:t>
      </w:r>
    </w:p>
    <w:p w14:paraId="3B412CD7" w14:textId="77777777" w:rsidR="00C2013A" w:rsidRPr="005A647A" w:rsidRDefault="00C2013A" w:rsidP="00E920BB">
      <w:pPr>
        <w:pStyle w:val="ListParagraph"/>
        <w:numPr>
          <w:ilvl w:val="0"/>
          <w:numId w:val="3"/>
        </w:numPr>
        <w:rPr>
          <w:rFonts w:eastAsiaTheme="minorHAnsi"/>
          <w:sz w:val="20"/>
          <w:szCs w:val="20"/>
          <w:lang w:eastAsia="ro-RO"/>
        </w:rPr>
      </w:pPr>
      <w:r w:rsidRPr="005A647A">
        <w:rPr>
          <w:rFonts w:eastAsiaTheme="minorHAnsi"/>
          <w:sz w:val="20"/>
          <w:szCs w:val="20"/>
          <w:lang w:eastAsia="ro-RO"/>
        </w:rPr>
        <w:t xml:space="preserve">Diseminarea rezultatelor și reglementarea proprietății intelectuale; </w:t>
      </w:r>
    </w:p>
    <w:p w14:paraId="766611B4" w14:textId="77777777" w:rsidR="00C2013A" w:rsidRPr="007135D7" w:rsidRDefault="00C2013A" w:rsidP="007135D7">
      <w:pPr>
        <w:ind w:left="360"/>
        <w:rPr>
          <w:rFonts w:eastAsiaTheme="minorHAnsi"/>
          <w:sz w:val="20"/>
          <w:szCs w:val="20"/>
          <w:lang w:eastAsia="ro-RO"/>
        </w:rPr>
      </w:pPr>
    </w:p>
    <w:p w14:paraId="3970926E" w14:textId="49A467A1" w:rsidR="00977710" w:rsidRPr="007B740A" w:rsidRDefault="007B740A" w:rsidP="0086100A">
      <w:pPr>
        <w:pStyle w:val="Heading2"/>
        <w:numPr>
          <w:ilvl w:val="0"/>
          <w:numId w:val="0"/>
        </w:numPr>
        <w:ind w:left="864"/>
        <w:rPr>
          <w:rFonts w:eastAsiaTheme="minorHAnsi"/>
          <w:szCs w:val="28"/>
          <w:lang w:eastAsia="ro-RO"/>
        </w:rPr>
      </w:pPr>
      <w:bookmarkStart w:id="16" w:name="_Toc32575446"/>
      <w:bookmarkEnd w:id="15"/>
      <w:r>
        <w:t xml:space="preserve">III.3 </w:t>
      </w:r>
      <w:r w:rsidR="00977710" w:rsidRPr="0086100A">
        <w:t>Resursele</w:t>
      </w:r>
      <w:bookmarkEnd w:id="16"/>
    </w:p>
    <w:p w14:paraId="3072649B" w14:textId="77777777" w:rsidR="003E2D4F" w:rsidRPr="00652DC1" w:rsidRDefault="003E2D4F" w:rsidP="003E2D4F">
      <w:pPr>
        <w:pStyle w:val="ListParagraph"/>
        <w:ind w:left="1588"/>
        <w:rPr>
          <w:rFonts w:eastAsiaTheme="minorHAnsi"/>
          <w:sz w:val="20"/>
          <w:szCs w:val="20"/>
          <w:lang w:eastAsia="ro-RO"/>
        </w:rPr>
      </w:pPr>
    </w:p>
    <w:p w14:paraId="6120B0A3" w14:textId="451F0780" w:rsidR="00C0358E" w:rsidRPr="00652DC1" w:rsidRDefault="00F46AE1" w:rsidP="00E920BB">
      <w:pPr>
        <w:pStyle w:val="ListParagraph"/>
        <w:numPr>
          <w:ilvl w:val="0"/>
          <w:numId w:val="3"/>
        </w:numPr>
        <w:rPr>
          <w:rFonts w:eastAsiaTheme="minorHAnsi"/>
          <w:sz w:val="20"/>
          <w:szCs w:val="20"/>
          <w:lang w:eastAsia="ro-RO"/>
        </w:rPr>
      </w:pPr>
      <w:r w:rsidRPr="00652DC1">
        <w:rPr>
          <w:rFonts w:eastAsiaTheme="minorHAnsi"/>
          <w:sz w:val="20"/>
          <w:szCs w:val="20"/>
          <w:lang w:eastAsia="ro-RO"/>
        </w:rPr>
        <w:t>D</w:t>
      </w:r>
      <w:r w:rsidR="00C0358E" w:rsidRPr="00652DC1">
        <w:rPr>
          <w:rFonts w:eastAsiaTheme="minorHAnsi"/>
          <w:sz w:val="20"/>
          <w:szCs w:val="20"/>
          <w:lang w:eastAsia="ro-RO"/>
        </w:rPr>
        <w:t>etaliați planificarea resurselor umane implicate în realizarea investiției (implementarea proiectului):</w:t>
      </w:r>
    </w:p>
    <w:p w14:paraId="3E2550FB" w14:textId="1F994994" w:rsidR="00C0358E" w:rsidRPr="00652DC1" w:rsidRDefault="00F46AE1" w:rsidP="00E920BB">
      <w:pPr>
        <w:pStyle w:val="ListParagraph"/>
        <w:numPr>
          <w:ilvl w:val="0"/>
          <w:numId w:val="3"/>
        </w:numPr>
        <w:rPr>
          <w:rFonts w:eastAsiaTheme="minorHAnsi"/>
          <w:sz w:val="20"/>
          <w:szCs w:val="20"/>
          <w:lang w:eastAsia="ro-RO"/>
        </w:rPr>
      </w:pPr>
      <w:r w:rsidRPr="00652DC1">
        <w:rPr>
          <w:rFonts w:eastAsiaTheme="minorHAnsi"/>
          <w:sz w:val="20"/>
          <w:szCs w:val="20"/>
          <w:lang w:eastAsia="ro-RO"/>
        </w:rPr>
        <w:t>D</w:t>
      </w:r>
      <w:r w:rsidR="00C0358E" w:rsidRPr="00652DC1">
        <w:rPr>
          <w:rFonts w:eastAsiaTheme="minorHAnsi"/>
          <w:sz w:val="20"/>
          <w:szCs w:val="20"/>
          <w:lang w:eastAsia="ro-RO"/>
        </w:rPr>
        <w:t>escrieți echipa care gestionează proiectul: structura, rolurile, funcțiile, responsabilitățile, relațiile funcționale între membrii echipei de proiect, expertiza</w:t>
      </w:r>
    </w:p>
    <w:p w14:paraId="1F41FE6F" w14:textId="77777777" w:rsidR="00EF3218" w:rsidRDefault="00F46AE1" w:rsidP="00E920BB">
      <w:pPr>
        <w:pStyle w:val="ListParagraph"/>
        <w:numPr>
          <w:ilvl w:val="0"/>
          <w:numId w:val="3"/>
        </w:numPr>
        <w:rPr>
          <w:rFonts w:eastAsiaTheme="minorHAnsi"/>
          <w:sz w:val="20"/>
          <w:szCs w:val="20"/>
          <w:lang w:eastAsia="ro-RO"/>
        </w:rPr>
      </w:pPr>
      <w:r w:rsidRPr="00652DC1">
        <w:rPr>
          <w:rFonts w:eastAsiaTheme="minorHAnsi"/>
          <w:sz w:val="20"/>
          <w:szCs w:val="20"/>
          <w:lang w:eastAsia="ro-RO"/>
        </w:rPr>
        <w:t>D</w:t>
      </w:r>
      <w:r w:rsidR="00C0358E" w:rsidRPr="00652DC1">
        <w:rPr>
          <w:rFonts w:eastAsiaTheme="minorHAnsi"/>
          <w:sz w:val="20"/>
          <w:szCs w:val="20"/>
          <w:lang w:eastAsia="ro-RO"/>
        </w:rPr>
        <w:t xml:space="preserve">etaliați planificarea resurselor umane implicate în operarea (exploatarea) investiției: </w:t>
      </w:r>
    </w:p>
    <w:p w14:paraId="03FFF8F4" w14:textId="4EC0FD88" w:rsidR="00C0358E" w:rsidRDefault="002A1704" w:rsidP="00EF3218">
      <w:pPr>
        <w:pStyle w:val="ListParagraph"/>
        <w:rPr>
          <w:rFonts w:eastAsiaTheme="minorHAnsi"/>
          <w:sz w:val="20"/>
          <w:szCs w:val="20"/>
          <w:lang w:eastAsia="ro-RO"/>
        </w:rPr>
      </w:pPr>
      <w:r w:rsidRPr="00EF3218">
        <w:rPr>
          <w:rFonts w:eastAsiaTheme="minorHAnsi"/>
          <w:sz w:val="20"/>
          <w:szCs w:val="20"/>
          <w:lang w:eastAsia="ro-RO"/>
        </w:rPr>
        <w:t>Se vor atașa</w:t>
      </w:r>
      <w:r w:rsidR="004D2AE8" w:rsidRPr="00EF3218">
        <w:rPr>
          <w:rFonts w:eastAsiaTheme="minorHAnsi"/>
          <w:sz w:val="20"/>
          <w:szCs w:val="20"/>
          <w:lang w:val="en-GB" w:eastAsia="ro-RO"/>
        </w:rPr>
        <w:t>:</w:t>
      </w:r>
      <w:r w:rsidR="00977710" w:rsidRPr="00EF3218">
        <w:rPr>
          <w:rFonts w:eastAsiaTheme="minorHAnsi"/>
          <w:sz w:val="20"/>
          <w:szCs w:val="20"/>
          <w:lang w:eastAsia="ro-RO"/>
        </w:rPr>
        <w:t xml:space="preserve"> CV-uri,</w:t>
      </w:r>
      <w:r w:rsidR="00C0358E" w:rsidRPr="00EF3218">
        <w:rPr>
          <w:rFonts w:eastAsiaTheme="minorHAnsi"/>
          <w:sz w:val="20"/>
          <w:szCs w:val="20"/>
          <w:lang w:eastAsia="ro-RO"/>
        </w:rPr>
        <w:t xml:space="preserve"> fișe de post, organigrama întreprinderii etc.</w:t>
      </w:r>
    </w:p>
    <w:p w14:paraId="5CCB1C4D" w14:textId="1F0FAC28" w:rsidR="00F43167" w:rsidRPr="00EF3218" w:rsidRDefault="00F43167" w:rsidP="00EF3218">
      <w:pPr>
        <w:pStyle w:val="ListParagraph"/>
        <w:rPr>
          <w:rFonts w:eastAsiaTheme="minorHAnsi"/>
          <w:sz w:val="20"/>
          <w:szCs w:val="20"/>
          <w:lang w:eastAsia="ro-RO"/>
        </w:rPr>
      </w:pPr>
      <w:r>
        <w:rPr>
          <w:rFonts w:eastAsiaTheme="minorHAnsi"/>
          <w:sz w:val="20"/>
          <w:szCs w:val="20"/>
          <w:lang w:eastAsia="ro-RO"/>
        </w:rPr>
        <w:t>Dacă este cazul, detaliați ce cuprinde contractul de parteneriat cu o entitate de cercetare/ universitate pentru a sprijini implementarea proiectului.</w:t>
      </w:r>
    </w:p>
    <w:p w14:paraId="0DFE6257" w14:textId="77777777" w:rsidR="00C0358E" w:rsidRPr="00652DC1" w:rsidRDefault="00C0358E" w:rsidP="00E920BB">
      <w:pPr>
        <w:pStyle w:val="ListParagraph"/>
        <w:numPr>
          <w:ilvl w:val="0"/>
          <w:numId w:val="3"/>
        </w:numPr>
        <w:rPr>
          <w:rFonts w:eastAsiaTheme="minorHAnsi"/>
          <w:sz w:val="20"/>
          <w:szCs w:val="20"/>
          <w:lang w:eastAsia="ro-RO"/>
        </w:rPr>
      </w:pPr>
      <w:r w:rsidRPr="00652DC1">
        <w:rPr>
          <w:rFonts w:eastAsiaTheme="minorHAnsi"/>
          <w:sz w:val="20"/>
          <w:szCs w:val="20"/>
          <w:lang w:eastAsia="ro-RO"/>
        </w:rPr>
        <w:t>Modul în care se va realiza recrutarea, selecția și integrarea (pentru posturile nou create);</w:t>
      </w:r>
    </w:p>
    <w:p w14:paraId="07AF16A4" w14:textId="1C3289B6" w:rsidR="00C0358E" w:rsidRPr="00652DC1" w:rsidRDefault="00C0358E" w:rsidP="00E920BB">
      <w:pPr>
        <w:pStyle w:val="ListParagraph"/>
        <w:numPr>
          <w:ilvl w:val="0"/>
          <w:numId w:val="3"/>
        </w:numPr>
        <w:rPr>
          <w:rFonts w:eastAsiaTheme="minorHAnsi"/>
          <w:sz w:val="20"/>
          <w:szCs w:val="20"/>
          <w:lang w:eastAsia="ro-RO"/>
        </w:rPr>
      </w:pPr>
      <w:r w:rsidRPr="00652DC1">
        <w:rPr>
          <w:rFonts w:eastAsiaTheme="minorHAnsi"/>
          <w:sz w:val="20"/>
          <w:szCs w:val="20"/>
          <w:lang w:eastAsia="ro-RO"/>
        </w:rPr>
        <w:t>Descrierea modului în care va fi realizată fiecare activitate, persoanele responsabile, rezultatele preconizate și durata de realizare a acestora corelate cu calendarul activităților din graficul Gantt</w:t>
      </w:r>
    </w:p>
    <w:p w14:paraId="7A71B703" w14:textId="77777777" w:rsidR="00CA6BB7" w:rsidRPr="00652DC1" w:rsidRDefault="00CA6BB7" w:rsidP="00E920BB">
      <w:pPr>
        <w:pStyle w:val="ListParagraph"/>
        <w:numPr>
          <w:ilvl w:val="0"/>
          <w:numId w:val="3"/>
        </w:numPr>
        <w:rPr>
          <w:rFonts w:eastAsiaTheme="minorHAnsi"/>
          <w:sz w:val="20"/>
          <w:szCs w:val="20"/>
          <w:lang w:eastAsia="ro-RO"/>
        </w:rPr>
      </w:pPr>
      <w:r w:rsidRPr="00652DC1">
        <w:rPr>
          <w:sz w:val="20"/>
          <w:szCs w:val="20"/>
        </w:rPr>
        <w:t>Descrieți infrastructura</w:t>
      </w:r>
      <w:r w:rsidR="003A76D7" w:rsidRPr="00652DC1">
        <w:rPr>
          <w:sz w:val="20"/>
          <w:szCs w:val="20"/>
        </w:rPr>
        <w:t xml:space="preserve"> semnificativ</w:t>
      </w:r>
      <w:r w:rsidRPr="00652DC1">
        <w:rPr>
          <w:sz w:val="20"/>
          <w:szCs w:val="20"/>
        </w:rPr>
        <w:t>ă</w:t>
      </w:r>
      <w:r w:rsidR="003A76D7" w:rsidRPr="00652DC1">
        <w:rPr>
          <w:sz w:val="20"/>
          <w:szCs w:val="20"/>
        </w:rPr>
        <w:t xml:space="preserve"> și / sau a oric</w:t>
      </w:r>
      <w:r w:rsidRPr="00652DC1">
        <w:rPr>
          <w:sz w:val="20"/>
          <w:szCs w:val="20"/>
        </w:rPr>
        <w:t>e alte echipamente tehnice deținute de companie</w:t>
      </w:r>
      <w:r w:rsidR="003A76D7" w:rsidRPr="00652DC1">
        <w:rPr>
          <w:sz w:val="20"/>
          <w:szCs w:val="20"/>
        </w:rPr>
        <w:t xml:space="preserve"> relevante pentru </w:t>
      </w:r>
      <w:r w:rsidRPr="00652DC1">
        <w:rPr>
          <w:sz w:val="20"/>
          <w:szCs w:val="20"/>
        </w:rPr>
        <w:t>proiect</w:t>
      </w:r>
      <w:r w:rsidR="003A76D7" w:rsidRPr="00652DC1">
        <w:rPr>
          <w:sz w:val="20"/>
          <w:szCs w:val="20"/>
        </w:rPr>
        <w:t xml:space="preserve">; </w:t>
      </w:r>
    </w:p>
    <w:p w14:paraId="45132A4D" w14:textId="1244EACD" w:rsidR="00736AC5" w:rsidRPr="00652DC1" w:rsidRDefault="00CA6BB7" w:rsidP="00E920BB">
      <w:pPr>
        <w:pStyle w:val="ListParagraph"/>
        <w:numPr>
          <w:ilvl w:val="0"/>
          <w:numId w:val="3"/>
        </w:numPr>
        <w:rPr>
          <w:rFonts w:eastAsiaTheme="minorHAnsi"/>
          <w:sz w:val="20"/>
          <w:szCs w:val="20"/>
          <w:lang w:eastAsia="ro-RO"/>
        </w:rPr>
      </w:pPr>
      <w:r w:rsidRPr="00652DC1">
        <w:rPr>
          <w:sz w:val="20"/>
          <w:szCs w:val="20"/>
        </w:rPr>
        <w:t>Identificarea</w:t>
      </w:r>
      <w:r w:rsidR="003A76D7" w:rsidRPr="00652DC1">
        <w:rPr>
          <w:sz w:val="20"/>
          <w:szCs w:val="20"/>
        </w:rPr>
        <w:t xml:space="preserve"> oricăr</w:t>
      </w:r>
      <w:r w:rsidRPr="00652DC1">
        <w:rPr>
          <w:sz w:val="20"/>
          <w:szCs w:val="20"/>
        </w:rPr>
        <w:t>or</w:t>
      </w:r>
      <w:r w:rsidR="003A76D7" w:rsidRPr="00652DC1">
        <w:rPr>
          <w:sz w:val="20"/>
          <w:szCs w:val="20"/>
        </w:rPr>
        <w:t xml:space="preserve"> terțe părți care vor contribui </w:t>
      </w:r>
      <w:r w:rsidRPr="00652DC1">
        <w:rPr>
          <w:sz w:val="20"/>
          <w:szCs w:val="20"/>
        </w:rPr>
        <w:t xml:space="preserve">prin furnizarea de bunuri, </w:t>
      </w:r>
      <w:r w:rsidR="003A76D7" w:rsidRPr="00652DC1">
        <w:rPr>
          <w:sz w:val="20"/>
          <w:szCs w:val="20"/>
        </w:rPr>
        <w:t xml:space="preserve">de exemplu prin furnizarea de facilități sau resurse </w:t>
      </w:r>
    </w:p>
    <w:p w14:paraId="0950CB94" w14:textId="1639FAA7" w:rsidR="00C119B0" w:rsidRPr="00630647" w:rsidRDefault="00F46AE1" w:rsidP="00E920BB">
      <w:pPr>
        <w:pStyle w:val="ListParagraph"/>
        <w:numPr>
          <w:ilvl w:val="0"/>
          <w:numId w:val="3"/>
        </w:numPr>
        <w:rPr>
          <w:sz w:val="20"/>
          <w:szCs w:val="20"/>
        </w:rPr>
      </w:pPr>
      <w:r w:rsidRPr="00652DC1">
        <w:rPr>
          <w:rFonts w:eastAsiaTheme="minorHAnsi"/>
          <w:sz w:val="20"/>
          <w:szCs w:val="20"/>
        </w:rPr>
        <w:lastRenderedPageBreak/>
        <w:t>L</w:t>
      </w:r>
      <w:r w:rsidR="00F876F5" w:rsidRPr="00652DC1">
        <w:rPr>
          <w:rFonts w:eastAsiaTheme="minorHAnsi"/>
          <w:sz w:val="20"/>
          <w:szCs w:val="20"/>
        </w:rPr>
        <w:t xml:space="preserve">ista bunurilor/ serviciilor ce fac obiectul investiției propuse în cererea de finanțare, </w:t>
      </w:r>
      <w:r w:rsidR="005610C5" w:rsidRPr="00652DC1">
        <w:rPr>
          <w:rFonts w:eastAsiaTheme="minorHAnsi"/>
          <w:sz w:val="20"/>
          <w:szCs w:val="20"/>
        </w:rPr>
        <w:t xml:space="preserve">cu încadrarea acestora pe </w:t>
      </w:r>
      <w:r w:rsidR="00774416" w:rsidRPr="00652DC1">
        <w:rPr>
          <w:rFonts w:eastAsiaTheme="minorHAnsi"/>
          <w:sz w:val="20"/>
          <w:szCs w:val="20"/>
        </w:rPr>
        <w:t>liniile bugetare aferente</w:t>
      </w:r>
      <w:r w:rsidR="00E66162" w:rsidRPr="00652DC1">
        <w:rPr>
          <w:rFonts w:eastAsiaTheme="minorHAnsi"/>
          <w:sz w:val="20"/>
          <w:szCs w:val="20"/>
        </w:rPr>
        <w:t xml:space="preserve"> </w:t>
      </w:r>
      <w:r w:rsidR="00774416" w:rsidRPr="00652DC1">
        <w:rPr>
          <w:rFonts w:eastAsiaTheme="minorHAnsi"/>
          <w:sz w:val="20"/>
          <w:szCs w:val="20"/>
        </w:rPr>
        <w:t xml:space="preserve">și în categoria de </w:t>
      </w:r>
      <w:r w:rsidR="008C2B41" w:rsidRPr="00652DC1">
        <w:rPr>
          <w:rFonts w:eastAsiaTheme="minorHAnsi"/>
          <w:sz w:val="20"/>
          <w:szCs w:val="20"/>
        </w:rPr>
        <w:t>cheltuieli eligibil</w:t>
      </w:r>
      <w:r w:rsidR="00630647">
        <w:rPr>
          <w:rFonts w:eastAsiaTheme="minorHAnsi"/>
          <w:sz w:val="20"/>
          <w:szCs w:val="20"/>
        </w:rPr>
        <w:t>e</w:t>
      </w:r>
      <w:r w:rsidR="005D7F1E">
        <w:rPr>
          <w:rFonts w:eastAsiaTheme="minorHAnsi"/>
          <w:sz w:val="20"/>
          <w:szCs w:val="20"/>
        </w:rPr>
        <w:t xml:space="preserve"> si cu justificarea acestora din perspectiva realizării activităților proiectului și a obiectivelor acestuia</w:t>
      </w:r>
    </w:p>
    <w:p w14:paraId="085D6470" w14:textId="77777777" w:rsidR="005D7F1E" w:rsidRPr="005D7F1E" w:rsidRDefault="000D515C" w:rsidP="00E920BB">
      <w:pPr>
        <w:pStyle w:val="ListParagraph"/>
        <w:numPr>
          <w:ilvl w:val="0"/>
          <w:numId w:val="3"/>
        </w:numPr>
        <w:rPr>
          <w:b/>
          <w:bCs/>
          <w:sz w:val="20"/>
          <w:szCs w:val="20"/>
        </w:rPr>
      </w:pPr>
      <w:r w:rsidRPr="00652DC1">
        <w:rPr>
          <w:sz w:val="20"/>
          <w:szCs w:val="20"/>
        </w:rPr>
        <w:t>D</w:t>
      </w:r>
      <w:r w:rsidR="00CC6A33" w:rsidRPr="00652DC1">
        <w:rPr>
          <w:sz w:val="20"/>
          <w:szCs w:val="20"/>
        </w:rPr>
        <w:t>escrie</w:t>
      </w:r>
      <w:r w:rsidR="00301B0E" w:rsidRPr="00652DC1">
        <w:rPr>
          <w:sz w:val="20"/>
          <w:szCs w:val="20"/>
        </w:rPr>
        <w:t>ți rolul și funcțiunea fiecărui utilaj, echipament propus</w:t>
      </w:r>
      <w:r w:rsidR="005D7F1E">
        <w:rPr>
          <w:sz w:val="20"/>
          <w:szCs w:val="20"/>
        </w:rPr>
        <w:t xml:space="preserve"> a fi achiziionat</w:t>
      </w:r>
      <w:r w:rsidR="00BB5EC7" w:rsidRPr="00652DC1">
        <w:rPr>
          <w:sz w:val="20"/>
          <w:szCs w:val="20"/>
        </w:rPr>
        <w:t>. Enumerați spec</w:t>
      </w:r>
      <w:r w:rsidR="006C5705" w:rsidRPr="00652DC1">
        <w:rPr>
          <w:sz w:val="20"/>
          <w:szCs w:val="20"/>
        </w:rPr>
        <w:t>i</w:t>
      </w:r>
      <w:r w:rsidR="00BB5EC7" w:rsidRPr="00652DC1">
        <w:rPr>
          <w:sz w:val="20"/>
          <w:szCs w:val="20"/>
        </w:rPr>
        <w:t>ficații tehnice, după caz.</w:t>
      </w:r>
      <w:r w:rsidR="00AA35CA" w:rsidRPr="00652DC1">
        <w:rPr>
          <w:sz w:val="20"/>
          <w:szCs w:val="20"/>
        </w:rPr>
        <w:t xml:space="preserve"> </w:t>
      </w:r>
    </w:p>
    <w:p w14:paraId="2E69C8AE" w14:textId="6D2BD6A2" w:rsidR="008B27EB" w:rsidRPr="00652DC1" w:rsidRDefault="005D7F1E" w:rsidP="00E920BB">
      <w:pPr>
        <w:pStyle w:val="ListParagraph"/>
        <w:numPr>
          <w:ilvl w:val="0"/>
          <w:numId w:val="3"/>
        </w:numPr>
        <w:rPr>
          <w:b/>
          <w:bCs/>
          <w:sz w:val="20"/>
          <w:szCs w:val="20"/>
        </w:rPr>
      </w:pPr>
      <w:r>
        <w:rPr>
          <w:sz w:val="20"/>
          <w:szCs w:val="20"/>
        </w:rPr>
        <w:t>Atentie trebuie justificata rezonabilitatea cost</w:t>
      </w:r>
      <w:r w:rsidR="007A17F1">
        <w:rPr>
          <w:sz w:val="20"/>
          <w:szCs w:val="20"/>
        </w:rPr>
        <w:t>urilor activelor si serviciilor propuse a fi finanțate prin proiect, luand in considerare specificații tehnice comparabile.</w:t>
      </w:r>
    </w:p>
    <w:p w14:paraId="3FCEFA6C" w14:textId="071408AD" w:rsidR="004D5BC8" w:rsidRPr="003A35A2" w:rsidRDefault="00590565" w:rsidP="00E920BB">
      <w:pPr>
        <w:pStyle w:val="ListParagraph"/>
        <w:numPr>
          <w:ilvl w:val="0"/>
          <w:numId w:val="3"/>
        </w:numPr>
        <w:rPr>
          <w:b/>
          <w:bCs/>
          <w:sz w:val="20"/>
          <w:szCs w:val="20"/>
        </w:rPr>
      </w:pPr>
      <w:r w:rsidRPr="00652DC1">
        <w:rPr>
          <w:sz w:val="20"/>
          <w:szCs w:val="20"/>
        </w:rPr>
        <w:t>Prezentati mecanismul de control si monitorizare a implementarii proiectului si atingerii obiectivelor acestuia (backstopping mechanism).</w:t>
      </w:r>
    </w:p>
    <w:p w14:paraId="7465E38C" w14:textId="55FFED36" w:rsidR="00160395" w:rsidRPr="0086100A" w:rsidRDefault="007B740A" w:rsidP="0086100A">
      <w:pPr>
        <w:pStyle w:val="Heading2"/>
        <w:numPr>
          <w:ilvl w:val="0"/>
          <w:numId w:val="0"/>
        </w:numPr>
        <w:ind w:left="864"/>
      </w:pPr>
      <w:bookmarkStart w:id="17" w:name="_Toc455561166"/>
      <w:bookmarkStart w:id="18" w:name="_Toc455561168"/>
      <w:bookmarkStart w:id="19" w:name="_Toc455561169"/>
      <w:bookmarkStart w:id="20" w:name="_Toc32575447"/>
      <w:bookmarkEnd w:id="17"/>
      <w:bookmarkEnd w:id="18"/>
      <w:bookmarkEnd w:id="19"/>
      <w:r>
        <w:t xml:space="preserve">III.4 </w:t>
      </w:r>
      <w:r w:rsidR="00454D30" w:rsidRPr="0086100A">
        <w:t>Mecanismul de diseminare a metodologiei utilizate și a rezultatelor proiectului</w:t>
      </w:r>
      <w:bookmarkEnd w:id="20"/>
    </w:p>
    <w:p w14:paraId="17BACD3F" w14:textId="77777777" w:rsidR="00454D30" w:rsidRPr="00652DC1" w:rsidRDefault="00454D30" w:rsidP="003A35A2">
      <w:pPr>
        <w:pStyle w:val="ListParagraph"/>
        <w:ind w:left="1588"/>
        <w:rPr>
          <w:rFonts w:eastAsiaTheme="minorHAnsi"/>
          <w:sz w:val="20"/>
          <w:szCs w:val="20"/>
          <w:lang w:eastAsia="ro-RO"/>
        </w:rPr>
      </w:pPr>
    </w:p>
    <w:p w14:paraId="08488995" w14:textId="41CC3770" w:rsidR="00652DC1" w:rsidRDefault="00454D30" w:rsidP="00E920BB">
      <w:pPr>
        <w:pStyle w:val="ListParagraph"/>
        <w:numPr>
          <w:ilvl w:val="0"/>
          <w:numId w:val="3"/>
        </w:numPr>
        <w:rPr>
          <w:rFonts w:eastAsiaTheme="minorHAnsi"/>
          <w:sz w:val="20"/>
          <w:szCs w:val="20"/>
          <w:lang w:eastAsia="ro-RO"/>
        </w:rPr>
      </w:pPr>
      <w:r w:rsidRPr="00652DC1">
        <w:rPr>
          <w:rFonts w:eastAsiaTheme="minorHAnsi"/>
          <w:sz w:val="20"/>
          <w:szCs w:val="20"/>
          <w:lang w:eastAsia="ro-RO"/>
        </w:rPr>
        <w:t>Prezentați un plan de exploatarea și diseminare a rezultatelor proiectului, inclusiv gestionarea datelor si protectia IP-ului</w:t>
      </w:r>
      <w:r w:rsidR="009B4F80">
        <w:rPr>
          <w:rFonts w:eastAsiaTheme="minorHAnsi"/>
          <w:sz w:val="20"/>
          <w:szCs w:val="20"/>
          <w:lang w:eastAsia="ro-RO"/>
        </w:rPr>
        <w:t>.</w:t>
      </w:r>
      <w:r w:rsidR="007B740A">
        <w:rPr>
          <w:rFonts w:eastAsiaTheme="minorHAnsi"/>
          <w:sz w:val="20"/>
          <w:szCs w:val="20"/>
          <w:lang w:eastAsia="ro-RO"/>
        </w:rPr>
        <w:t xml:space="preserve"> A se vedea inclusiv indicatorii suplimentari de proiect</w:t>
      </w:r>
      <w:r w:rsidR="00EA6C1C">
        <w:rPr>
          <w:rFonts w:eastAsiaTheme="minorHAnsi"/>
          <w:sz w:val="20"/>
          <w:szCs w:val="20"/>
          <w:lang w:eastAsia="ro-RO"/>
        </w:rPr>
        <w:t>.</w:t>
      </w:r>
    </w:p>
    <w:p w14:paraId="0B9B6769" w14:textId="219A9F52" w:rsidR="00652DC1" w:rsidRPr="00AF6DC4" w:rsidRDefault="00641401" w:rsidP="00E920BB">
      <w:pPr>
        <w:pStyle w:val="Heading1"/>
        <w:numPr>
          <w:ilvl w:val="0"/>
          <w:numId w:val="7"/>
        </w:numPr>
      </w:pPr>
      <w:bookmarkStart w:id="21" w:name="_Toc32575448"/>
      <w:r>
        <w:t>Evaluarea p</w:t>
      </w:r>
      <w:r w:rsidR="00652DC1" w:rsidRPr="00AF6DC4">
        <w:t>lanului de afaceri</w:t>
      </w:r>
      <w:bookmarkEnd w:id="21"/>
    </w:p>
    <w:p w14:paraId="5E1E9624" w14:textId="77777777" w:rsidR="00652DC1" w:rsidRPr="00652DC1" w:rsidRDefault="00652DC1" w:rsidP="00652DC1">
      <w:pPr>
        <w:rPr>
          <w:iCs w:val="0"/>
          <w:szCs w:val="22"/>
        </w:rPr>
      </w:pPr>
    </w:p>
    <w:p w14:paraId="6FDB59EA" w14:textId="6CFEC023" w:rsidR="00652DC1" w:rsidRPr="00652DC1" w:rsidRDefault="00652DC1" w:rsidP="00652DC1">
      <w:pPr>
        <w:rPr>
          <w:iCs w:val="0"/>
          <w:szCs w:val="22"/>
          <w:lang w:val="en-GB"/>
        </w:rPr>
      </w:pPr>
      <w:r w:rsidRPr="00652DC1">
        <w:rPr>
          <w:iCs w:val="0"/>
          <w:szCs w:val="22"/>
        </w:rPr>
        <w:t>În evaluarea Planului de afaceri se vor urmări cel puțin următoarele elemente</w:t>
      </w:r>
      <w:r w:rsidRPr="00652DC1">
        <w:rPr>
          <w:iCs w:val="0"/>
          <w:szCs w:val="22"/>
          <w:lang w:val="en-GB"/>
        </w:rPr>
        <w:t>:</w:t>
      </w:r>
    </w:p>
    <w:p w14:paraId="590485F4" w14:textId="1D93BC88" w:rsidR="00652DC1" w:rsidRPr="00652DC1" w:rsidRDefault="00652DC1" w:rsidP="00652DC1">
      <w:pPr>
        <w:rPr>
          <w:rFonts w:eastAsiaTheme="minorHAnsi"/>
          <w:sz w:val="20"/>
          <w:szCs w:val="20"/>
          <w:lang w:eastAsia="ro-RO"/>
        </w:rPr>
      </w:pPr>
    </w:p>
    <w:tbl>
      <w:tblPr>
        <w:tblStyle w:val="TableGrid"/>
        <w:tblW w:w="9606" w:type="dxa"/>
        <w:tblLook w:val="04A0" w:firstRow="1" w:lastRow="0" w:firstColumn="1" w:lastColumn="0" w:noHBand="0" w:noVBand="1"/>
      </w:tblPr>
      <w:tblGrid>
        <w:gridCol w:w="2725"/>
        <w:gridCol w:w="3337"/>
        <w:gridCol w:w="3544"/>
      </w:tblGrid>
      <w:tr w:rsidR="00652DC1" w:rsidRPr="00EA6C1C" w14:paraId="0212F81B" w14:textId="77777777" w:rsidTr="00EA6C1C">
        <w:tc>
          <w:tcPr>
            <w:tcW w:w="2725" w:type="dxa"/>
          </w:tcPr>
          <w:p w14:paraId="729A1BBC" w14:textId="77777777" w:rsidR="00652DC1" w:rsidRPr="00EA6C1C" w:rsidRDefault="00652DC1" w:rsidP="007D5F89">
            <w:pPr>
              <w:rPr>
                <w:iCs w:val="0"/>
                <w:sz w:val="20"/>
                <w:szCs w:val="20"/>
              </w:rPr>
            </w:pPr>
            <w:r w:rsidRPr="00EA6C1C">
              <w:rPr>
                <w:iCs w:val="0"/>
                <w:sz w:val="20"/>
                <w:szCs w:val="20"/>
              </w:rPr>
              <w:t>Potențialul inovativ al modelului conceptual și impactul dezvoltării lui</w:t>
            </w:r>
          </w:p>
        </w:tc>
        <w:tc>
          <w:tcPr>
            <w:tcW w:w="3337" w:type="dxa"/>
          </w:tcPr>
          <w:p w14:paraId="1D26E818" w14:textId="77777777" w:rsidR="00652DC1" w:rsidRPr="00EA6C1C" w:rsidRDefault="00652DC1" w:rsidP="007D5F89">
            <w:pPr>
              <w:rPr>
                <w:iCs w:val="0"/>
                <w:sz w:val="20"/>
                <w:szCs w:val="20"/>
              </w:rPr>
            </w:pPr>
            <w:r w:rsidRPr="00EA6C1C">
              <w:rPr>
                <w:iCs w:val="0"/>
                <w:sz w:val="20"/>
                <w:szCs w:val="20"/>
              </w:rPr>
              <w:t xml:space="preserve">Descrierea modelului conceptual de baza si a obiectivelor urmarite prin dezvoltarea acestuia </w:t>
            </w:r>
          </w:p>
          <w:p w14:paraId="78A2B0AA" w14:textId="77777777" w:rsidR="00652DC1" w:rsidRPr="00EA6C1C" w:rsidRDefault="00652DC1" w:rsidP="007D5F89">
            <w:pPr>
              <w:rPr>
                <w:iCs w:val="0"/>
                <w:sz w:val="20"/>
                <w:szCs w:val="20"/>
              </w:rPr>
            </w:pPr>
          </w:p>
          <w:p w14:paraId="146062B2" w14:textId="77777777" w:rsidR="00652DC1" w:rsidRPr="00EA6C1C" w:rsidRDefault="00652DC1" w:rsidP="007D5F89">
            <w:pPr>
              <w:rPr>
                <w:iCs w:val="0"/>
                <w:sz w:val="20"/>
                <w:szCs w:val="20"/>
              </w:rPr>
            </w:pPr>
            <w:r w:rsidRPr="00EA6C1C">
              <w:rPr>
                <w:iCs w:val="0"/>
                <w:sz w:val="20"/>
                <w:szCs w:val="20"/>
              </w:rPr>
              <w:t>Se vor prezenta rezultatelor ce sunt urmarite prin dezvoltarea modelului conceptual</w:t>
            </w:r>
          </w:p>
          <w:p w14:paraId="50B700BC" w14:textId="77777777" w:rsidR="00652DC1" w:rsidRPr="00EA6C1C" w:rsidRDefault="00652DC1" w:rsidP="007D5F89">
            <w:pPr>
              <w:rPr>
                <w:iCs w:val="0"/>
                <w:sz w:val="20"/>
                <w:szCs w:val="20"/>
              </w:rPr>
            </w:pPr>
          </w:p>
        </w:tc>
        <w:tc>
          <w:tcPr>
            <w:tcW w:w="3544" w:type="dxa"/>
          </w:tcPr>
          <w:p w14:paraId="17A3FD5F" w14:textId="77777777" w:rsidR="00652DC1" w:rsidRPr="00EA6C1C" w:rsidRDefault="00652DC1" w:rsidP="00E920BB">
            <w:pPr>
              <w:pStyle w:val="ListParagraph"/>
              <w:widowControl/>
              <w:numPr>
                <w:ilvl w:val="0"/>
                <w:numId w:val="4"/>
              </w:numPr>
              <w:autoSpaceDE/>
              <w:autoSpaceDN/>
              <w:adjustRightInd/>
              <w:ind w:left="0" w:firstLine="360"/>
              <w:contextualSpacing w:val="0"/>
              <w:rPr>
                <w:iCs w:val="0"/>
                <w:sz w:val="20"/>
                <w:szCs w:val="20"/>
              </w:rPr>
            </w:pPr>
            <w:r w:rsidRPr="00EA6C1C">
              <w:rPr>
                <w:iCs w:val="0"/>
                <w:sz w:val="20"/>
                <w:szCs w:val="20"/>
              </w:rPr>
              <w:t xml:space="preserve">Se va descrie în detaliu problema sau nevoia pe care modelul conceptual urmărește să o rezolve. </w:t>
            </w:r>
          </w:p>
          <w:p w14:paraId="093BED85" w14:textId="77777777" w:rsidR="00652DC1" w:rsidRPr="00EA6C1C" w:rsidRDefault="00652DC1" w:rsidP="00E920BB">
            <w:pPr>
              <w:pStyle w:val="ListParagraph"/>
              <w:widowControl/>
              <w:numPr>
                <w:ilvl w:val="0"/>
                <w:numId w:val="4"/>
              </w:numPr>
              <w:autoSpaceDE/>
              <w:autoSpaceDN/>
              <w:adjustRightInd/>
              <w:ind w:left="0" w:firstLine="360"/>
              <w:contextualSpacing w:val="0"/>
              <w:rPr>
                <w:iCs w:val="0"/>
                <w:sz w:val="20"/>
                <w:szCs w:val="20"/>
              </w:rPr>
            </w:pPr>
            <w:r w:rsidRPr="00EA6C1C">
              <w:rPr>
                <w:iCs w:val="0"/>
                <w:sz w:val="20"/>
                <w:szCs w:val="20"/>
              </w:rPr>
              <w:t>Se va justifica că modelul conceptual propus este nou sau cel puțin imbunătățit  în comparație cu soluții deja existente. Se va utiliza în acest sens</w:t>
            </w:r>
            <w:r w:rsidRPr="00EA6C1C">
              <w:rPr>
                <w:iCs w:val="0"/>
                <w:sz w:val="20"/>
                <w:szCs w:val="20"/>
                <w:lang w:val="en-GB"/>
              </w:rPr>
              <w:t xml:space="preserve"> revizuirea de literaturii de specialitate relevante.</w:t>
            </w:r>
          </w:p>
          <w:p w14:paraId="5B13D025" w14:textId="77777777" w:rsidR="00652DC1" w:rsidRPr="00EA6C1C" w:rsidRDefault="00652DC1" w:rsidP="00E920BB">
            <w:pPr>
              <w:pStyle w:val="ListParagraph"/>
              <w:widowControl/>
              <w:numPr>
                <w:ilvl w:val="0"/>
                <w:numId w:val="4"/>
              </w:numPr>
              <w:autoSpaceDE/>
              <w:autoSpaceDN/>
              <w:adjustRightInd/>
              <w:ind w:left="0" w:firstLine="360"/>
              <w:contextualSpacing w:val="0"/>
              <w:rPr>
                <w:iCs w:val="0"/>
                <w:sz w:val="20"/>
                <w:szCs w:val="20"/>
              </w:rPr>
            </w:pPr>
            <w:r w:rsidRPr="00EA6C1C">
              <w:rPr>
                <w:iCs w:val="0"/>
                <w:sz w:val="20"/>
                <w:szCs w:val="20"/>
              </w:rPr>
              <w:t xml:space="preserve">Se va urmări descrierea în detaliu a modului în care rezultatele proiectului vor fi inovatoare. Se va urmări identificarea și descrierea oricărui efect sau beneficiu pentru economie și societate în ansamblul său. </w:t>
            </w:r>
          </w:p>
          <w:p w14:paraId="22250A90" w14:textId="77777777" w:rsidR="00652DC1" w:rsidRPr="00EA6C1C" w:rsidRDefault="00652DC1" w:rsidP="007D5F89">
            <w:pPr>
              <w:rPr>
                <w:iCs w:val="0"/>
                <w:sz w:val="20"/>
                <w:szCs w:val="20"/>
              </w:rPr>
            </w:pPr>
          </w:p>
        </w:tc>
      </w:tr>
      <w:tr w:rsidR="00652DC1" w:rsidRPr="00EA6C1C" w14:paraId="0E3E6F4A" w14:textId="77777777" w:rsidTr="00EA6C1C">
        <w:tc>
          <w:tcPr>
            <w:tcW w:w="2725" w:type="dxa"/>
          </w:tcPr>
          <w:p w14:paraId="2CC4C35B" w14:textId="77777777" w:rsidR="00652DC1" w:rsidRPr="00EA6C1C" w:rsidRDefault="00652DC1" w:rsidP="007D5F89">
            <w:pPr>
              <w:rPr>
                <w:iCs w:val="0"/>
                <w:sz w:val="20"/>
                <w:szCs w:val="20"/>
              </w:rPr>
            </w:pPr>
            <w:r w:rsidRPr="00EA6C1C">
              <w:rPr>
                <w:iCs w:val="0"/>
                <w:sz w:val="20"/>
                <w:szCs w:val="20"/>
              </w:rPr>
              <w:t>Viabilitatea și eficiența planului de lucru propus</w:t>
            </w:r>
          </w:p>
        </w:tc>
        <w:tc>
          <w:tcPr>
            <w:tcW w:w="3337" w:type="dxa"/>
          </w:tcPr>
          <w:p w14:paraId="13873F99" w14:textId="77777777" w:rsidR="00652DC1" w:rsidRPr="00EA6C1C" w:rsidRDefault="00652DC1" w:rsidP="007D5F89">
            <w:pPr>
              <w:rPr>
                <w:iCs w:val="0"/>
                <w:sz w:val="20"/>
                <w:szCs w:val="20"/>
              </w:rPr>
            </w:pPr>
            <w:r w:rsidRPr="00EA6C1C">
              <w:rPr>
                <w:iCs w:val="0"/>
                <w:sz w:val="20"/>
                <w:szCs w:val="20"/>
              </w:rPr>
              <w:t xml:space="preserve">Validarea ipotezelor si evaluarea viabilitatii metodologiei propuse </w:t>
            </w:r>
          </w:p>
          <w:p w14:paraId="469F8A47" w14:textId="77777777" w:rsidR="00652DC1" w:rsidRPr="00EA6C1C" w:rsidRDefault="00652DC1" w:rsidP="007D5F89">
            <w:pPr>
              <w:rPr>
                <w:iCs w:val="0"/>
                <w:sz w:val="20"/>
                <w:szCs w:val="20"/>
              </w:rPr>
            </w:pPr>
          </w:p>
          <w:p w14:paraId="71889A62" w14:textId="77777777" w:rsidR="00652DC1" w:rsidRPr="00EA6C1C" w:rsidRDefault="00652DC1" w:rsidP="007D5F89">
            <w:pPr>
              <w:rPr>
                <w:iCs w:val="0"/>
                <w:sz w:val="20"/>
                <w:szCs w:val="20"/>
              </w:rPr>
            </w:pPr>
            <w:r w:rsidRPr="00EA6C1C">
              <w:rPr>
                <w:iCs w:val="0"/>
                <w:sz w:val="20"/>
                <w:szCs w:val="20"/>
              </w:rPr>
              <w:t xml:space="preserve">Se vor prezenta: </w:t>
            </w:r>
          </w:p>
          <w:p w14:paraId="2097A494" w14:textId="77777777" w:rsidR="00652DC1" w:rsidRPr="00EA6C1C" w:rsidRDefault="00652DC1" w:rsidP="007D5F89">
            <w:pPr>
              <w:rPr>
                <w:iCs w:val="0"/>
                <w:sz w:val="20"/>
                <w:szCs w:val="20"/>
              </w:rPr>
            </w:pPr>
            <w:r w:rsidRPr="00EA6C1C">
              <w:rPr>
                <w:iCs w:val="0"/>
                <w:sz w:val="20"/>
                <w:szCs w:val="20"/>
              </w:rPr>
              <w:t>- resursele umane si materiale interne si atrase de la terti ce urmeaza a fi implicate in realizarea proiectului pe fiecare etapa de dezvoltare;</w:t>
            </w:r>
          </w:p>
          <w:p w14:paraId="749188B8" w14:textId="77777777" w:rsidR="00652DC1" w:rsidRPr="00EA6C1C" w:rsidRDefault="00652DC1" w:rsidP="007D5F89">
            <w:pPr>
              <w:rPr>
                <w:iCs w:val="0"/>
                <w:sz w:val="20"/>
                <w:szCs w:val="20"/>
              </w:rPr>
            </w:pPr>
            <w:r w:rsidRPr="00EA6C1C">
              <w:rPr>
                <w:iCs w:val="0"/>
                <w:sz w:val="20"/>
                <w:szCs w:val="20"/>
              </w:rPr>
              <w:t xml:space="preserve">- un grafic Gantt pe o perioadă de maxim 24 de luni de la data semnării contractului de finanțare prin care să </w:t>
            </w:r>
            <w:r w:rsidRPr="00EA6C1C">
              <w:rPr>
                <w:iCs w:val="0"/>
                <w:sz w:val="20"/>
                <w:szCs w:val="20"/>
              </w:rPr>
              <w:lastRenderedPageBreak/>
              <w:t>se prezinte toate activitățile și livrabilele aferente proiectului;</w:t>
            </w:r>
          </w:p>
          <w:p w14:paraId="0E36FB93" w14:textId="77777777" w:rsidR="00652DC1" w:rsidRPr="00EA6C1C" w:rsidRDefault="00652DC1" w:rsidP="007D5F89">
            <w:pPr>
              <w:rPr>
                <w:iCs w:val="0"/>
                <w:sz w:val="20"/>
                <w:szCs w:val="20"/>
              </w:rPr>
            </w:pPr>
            <w:r w:rsidRPr="00EA6C1C">
              <w:rPr>
                <w:iCs w:val="0"/>
                <w:sz w:val="20"/>
                <w:szCs w:val="20"/>
              </w:rPr>
              <w:t>- o matrice a riscurilor ce pot interveni in implementarea proiectului și a masurile propuse de contracarare.</w:t>
            </w:r>
          </w:p>
          <w:p w14:paraId="6E5DEC46" w14:textId="77777777" w:rsidR="00652DC1" w:rsidRPr="00EA6C1C" w:rsidRDefault="00652DC1" w:rsidP="007D5F89">
            <w:pPr>
              <w:rPr>
                <w:iCs w:val="0"/>
                <w:sz w:val="20"/>
                <w:szCs w:val="20"/>
              </w:rPr>
            </w:pPr>
            <w:r w:rsidRPr="00EA6C1C">
              <w:rPr>
                <w:iCs w:val="0"/>
                <w:sz w:val="20"/>
                <w:szCs w:val="20"/>
              </w:rPr>
              <w:t>-  mecanismul de control si monitorizare a implementarii proiectului si atingerii obiectivelor acestuia (backstopping mechanism).</w:t>
            </w:r>
          </w:p>
          <w:p w14:paraId="243E2A46" w14:textId="77777777" w:rsidR="00652DC1" w:rsidRPr="00EA6C1C" w:rsidRDefault="00652DC1" w:rsidP="007D5F89">
            <w:pPr>
              <w:rPr>
                <w:iCs w:val="0"/>
                <w:sz w:val="20"/>
                <w:szCs w:val="20"/>
              </w:rPr>
            </w:pPr>
          </w:p>
        </w:tc>
        <w:tc>
          <w:tcPr>
            <w:tcW w:w="3544" w:type="dxa"/>
          </w:tcPr>
          <w:p w14:paraId="7FE8882E" w14:textId="77777777" w:rsidR="00652DC1" w:rsidRPr="00EA6C1C" w:rsidRDefault="00652DC1" w:rsidP="00E920BB">
            <w:pPr>
              <w:pStyle w:val="ListParagraph"/>
              <w:widowControl/>
              <w:numPr>
                <w:ilvl w:val="0"/>
                <w:numId w:val="4"/>
              </w:numPr>
              <w:autoSpaceDE/>
              <w:autoSpaceDN/>
              <w:adjustRightInd/>
              <w:ind w:left="-46" w:firstLine="406"/>
              <w:contextualSpacing w:val="0"/>
              <w:rPr>
                <w:iCs w:val="0"/>
                <w:sz w:val="20"/>
                <w:szCs w:val="20"/>
              </w:rPr>
            </w:pPr>
            <w:r w:rsidRPr="00EA6C1C">
              <w:rPr>
                <w:iCs w:val="0"/>
                <w:sz w:val="20"/>
                <w:szCs w:val="20"/>
              </w:rPr>
              <w:lastRenderedPageBreak/>
              <w:t xml:space="preserve">Se va urmari evaluarea și validarea ipotezelor in raport de  rezultatele propuse pe fiecare etapa de dezvoltare a modelului conceptual </w:t>
            </w:r>
          </w:p>
          <w:p w14:paraId="16BD5B3A" w14:textId="77777777" w:rsidR="00652DC1" w:rsidRPr="00EA6C1C" w:rsidRDefault="00652DC1" w:rsidP="00E920BB">
            <w:pPr>
              <w:pStyle w:val="ListParagraph"/>
              <w:widowControl/>
              <w:numPr>
                <w:ilvl w:val="0"/>
                <w:numId w:val="4"/>
              </w:numPr>
              <w:autoSpaceDE/>
              <w:autoSpaceDN/>
              <w:adjustRightInd/>
              <w:ind w:left="0" w:firstLine="360"/>
              <w:contextualSpacing w:val="0"/>
              <w:rPr>
                <w:iCs w:val="0"/>
                <w:sz w:val="20"/>
                <w:szCs w:val="20"/>
              </w:rPr>
            </w:pPr>
            <w:r w:rsidRPr="00EA6C1C">
              <w:rPr>
                <w:iCs w:val="0"/>
                <w:sz w:val="20"/>
                <w:szCs w:val="20"/>
              </w:rPr>
              <w:t>Se va evalua calitatea si eficienta Planului de lucru propus (soluţiile optime identificate în vederea dezvoltării modelului conceptual; modalitatea în care obiectivele enunțate ale proiectului sunt atinse prin activitățile descrise si resursele alocate);</w:t>
            </w:r>
          </w:p>
          <w:p w14:paraId="79618620" w14:textId="77777777" w:rsidR="00652DC1" w:rsidRPr="00EA6C1C" w:rsidRDefault="00652DC1" w:rsidP="00E920BB">
            <w:pPr>
              <w:pStyle w:val="ListParagraph"/>
              <w:widowControl/>
              <w:numPr>
                <w:ilvl w:val="0"/>
                <w:numId w:val="4"/>
              </w:numPr>
              <w:autoSpaceDE/>
              <w:autoSpaceDN/>
              <w:adjustRightInd/>
              <w:ind w:left="0" w:firstLine="360"/>
              <w:contextualSpacing w:val="0"/>
              <w:rPr>
                <w:iCs w:val="0"/>
                <w:sz w:val="20"/>
                <w:szCs w:val="20"/>
              </w:rPr>
            </w:pPr>
            <w:r w:rsidRPr="00EA6C1C">
              <w:rPr>
                <w:iCs w:val="0"/>
                <w:sz w:val="20"/>
                <w:szCs w:val="20"/>
              </w:rPr>
              <w:lastRenderedPageBreak/>
              <w:t>Se va evalua planificarea resurselor umane si materiale implicate în realizarea investiției in raport de complexitatea conceptului si rezultatele enuntate a fi atinse.</w:t>
            </w:r>
          </w:p>
          <w:p w14:paraId="2D637376" w14:textId="77777777" w:rsidR="00652DC1" w:rsidRPr="00EA6C1C" w:rsidRDefault="00652DC1" w:rsidP="00E920BB">
            <w:pPr>
              <w:pStyle w:val="ListParagraph"/>
              <w:widowControl/>
              <w:numPr>
                <w:ilvl w:val="0"/>
                <w:numId w:val="4"/>
              </w:numPr>
              <w:autoSpaceDE/>
              <w:autoSpaceDN/>
              <w:adjustRightInd/>
              <w:ind w:left="0" w:firstLine="360"/>
              <w:contextualSpacing w:val="0"/>
              <w:rPr>
                <w:iCs w:val="0"/>
                <w:sz w:val="20"/>
                <w:szCs w:val="20"/>
              </w:rPr>
            </w:pPr>
            <w:r w:rsidRPr="00EA6C1C">
              <w:rPr>
                <w:iCs w:val="0"/>
                <w:sz w:val="20"/>
                <w:szCs w:val="20"/>
              </w:rPr>
              <w:t>Se va evalua componența echipei de proiect și asigurarea abilităților necesare pentru fiecare etapă și atribuirea corespunzatoare a rolurilor și responsabilităților specifice</w:t>
            </w:r>
            <w:r w:rsidRPr="00EA6C1C">
              <w:rPr>
                <w:iCs w:val="0"/>
                <w:sz w:val="20"/>
                <w:szCs w:val="20"/>
                <w:lang w:val="en-GB"/>
              </w:rPr>
              <w:t>;</w:t>
            </w:r>
          </w:p>
          <w:p w14:paraId="5B5136D4" w14:textId="77777777" w:rsidR="00652DC1" w:rsidRPr="00EA6C1C" w:rsidRDefault="00652DC1" w:rsidP="00E920BB">
            <w:pPr>
              <w:pStyle w:val="ListParagraph"/>
              <w:widowControl/>
              <w:numPr>
                <w:ilvl w:val="0"/>
                <w:numId w:val="4"/>
              </w:numPr>
              <w:autoSpaceDE/>
              <w:autoSpaceDN/>
              <w:adjustRightInd/>
              <w:ind w:left="0" w:firstLine="360"/>
              <w:contextualSpacing w:val="0"/>
              <w:rPr>
                <w:iCs w:val="0"/>
                <w:sz w:val="20"/>
                <w:szCs w:val="20"/>
              </w:rPr>
            </w:pPr>
            <w:r w:rsidRPr="00EA6C1C">
              <w:rPr>
                <w:iCs w:val="0"/>
                <w:sz w:val="20"/>
                <w:szCs w:val="20"/>
              </w:rPr>
              <w:t>Se va evalua mecanismul de gestionare a riscurilor, control si monitorizare a implementării proiectului.</w:t>
            </w:r>
          </w:p>
          <w:p w14:paraId="55B14F5C" w14:textId="77777777" w:rsidR="00652DC1" w:rsidRPr="00EA6C1C" w:rsidRDefault="00652DC1" w:rsidP="007D5F89">
            <w:pPr>
              <w:rPr>
                <w:iCs w:val="0"/>
                <w:sz w:val="20"/>
                <w:szCs w:val="20"/>
              </w:rPr>
            </w:pPr>
          </w:p>
        </w:tc>
      </w:tr>
      <w:tr w:rsidR="00652DC1" w:rsidRPr="00EA6C1C" w14:paraId="7FE19860" w14:textId="77777777" w:rsidTr="00EA6C1C">
        <w:tc>
          <w:tcPr>
            <w:tcW w:w="2725" w:type="dxa"/>
          </w:tcPr>
          <w:p w14:paraId="0C402ED2" w14:textId="77777777" w:rsidR="00652DC1" w:rsidRPr="00EA6C1C" w:rsidRDefault="00652DC1" w:rsidP="007D5F89">
            <w:pPr>
              <w:rPr>
                <w:iCs w:val="0"/>
                <w:sz w:val="20"/>
                <w:szCs w:val="20"/>
              </w:rPr>
            </w:pPr>
            <w:r w:rsidRPr="00EA6C1C">
              <w:rPr>
                <w:iCs w:val="0"/>
                <w:sz w:val="20"/>
                <w:szCs w:val="20"/>
              </w:rPr>
              <w:lastRenderedPageBreak/>
              <w:t xml:space="preserve">Relevanta bunurilor/ servicilor si tututor celorlalte tipuri de costuri eligibile si neeligible aferente derularii proiectului </w:t>
            </w:r>
          </w:p>
        </w:tc>
        <w:tc>
          <w:tcPr>
            <w:tcW w:w="3337" w:type="dxa"/>
          </w:tcPr>
          <w:p w14:paraId="1550E5F7" w14:textId="77777777" w:rsidR="00652DC1" w:rsidRPr="00EA6C1C" w:rsidRDefault="00652DC1" w:rsidP="007D5F89">
            <w:pPr>
              <w:rPr>
                <w:iCs w:val="0"/>
                <w:sz w:val="20"/>
                <w:szCs w:val="20"/>
              </w:rPr>
            </w:pPr>
            <w:r w:rsidRPr="00EA6C1C">
              <w:rPr>
                <w:iCs w:val="0"/>
                <w:sz w:val="20"/>
                <w:szCs w:val="20"/>
              </w:rPr>
              <w:t>Se vor prezenta:</w:t>
            </w:r>
          </w:p>
          <w:p w14:paraId="5B92E6A2" w14:textId="77777777" w:rsidR="00652DC1" w:rsidRPr="00EA6C1C" w:rsidRDefault="00652DC1" w:rsidP="00E920BB">
            <w:pPr>
              <w:pStyle w:val="ListParagraph"/>
              <w:widowControl/>
              <w:numPr>
                <w:ilvl w:val="0"/>
                <w:numId w:val="4"/>
              </w:numPr>
              <w:autoSpaceDE/>
              <w:autoSpaceDN/>
              <w:adjustRightInd/>
              <w:ind w:left="0" w:firstLine="360"/>
              <w:contextualSpacing w:val="0"/>
              <w:rPr>
                <w:iCs w:val="0"/>
                <w:sz w:val="20"/>
                <w:szCs w:val="20"/>
              </w:rPr>
            </w:pPr>
            <w:r w:rsidRPr="00EA6C1C">
              <w:rPr>
                <w:iCs w:val="0"/>
                <w:sz w:val="20"/>
                <w:szCs w:val="20"/>
              </w:rPr>
              <w:t xml:space="preserve">infrastructura semnificativă și / sau a orice alte echipamente tehnice deținute de companie sau puse la dispozitie de terti  relevante pentru proiect; </w:t>
            </w:r>
          </w:p>
          <w:p w14:paraId="2DA6ADA5" w14:textId="77777777" w:rsidR="00652DC1" w:rsidRPr="00EA6C1C" w:rsidRDefault="00652DC1" w:rsidP="00E920BB">
            <w:pPr>
              <w:pStyle w:val="ListParagraph"/>
              <w:widowControl/>
              <w:numPr>
                <w:ilvl w:val="0"/>
                <w:numId w:val="4"/>
              </w:numPr>
              <w:autoSpaceDE/>
              <w:autoSpaceDN/>
              <w:adjustRightInd/>
              <w:ind w:left="0" w:firstLine="360"/>
              <w:contextualSpacing w:val="0"/>
              <w:rPr>
                <w:iCs w:val="0"/>
                <w:sz w:val="20"/>
                <w:szCs w:val="20"/>
              </w:rPr>
            </w:pPr>
            <w:r w:rsidRPr="00EA6C1C">
              <w:rPr>
                <w:iCs w:val="0"/>
                <w:sz w:val="20"/>
                <w:szCs w:val="20"/>
              </w:rPr>
              <w:t>lista bunurilor/ serviciilor necesare a fi achiztionate prin proiect (cu defalcarea pe categoriile eligibile si neeligibile) cu descrierea rolului si functionalitatii acestora in fiecare etapa de dezvoltare a conceptului.</w:t>
            </w:r>
          </w:p>
        </w:tc>
        <w:tc>
          <w:tcPr>
            <w:tcW w:w="3544" w:type="dxa"/>
          </w:tcPr>
          <w:p w14:paraId="6E604FC8" w14:textId="77777777" w:rsidR="00652DC1" w:rsidRPr="00EA6C1C" w:rsidRDefault="00652DC1" w:rsidP="00E920BB">
            <w:pPr>
              <w:pStyle w:val="ListParagraph"/>
              <w:widowControl/>
              <w:numPr>
                <w:ilvl w:val="0"/>
                <w:numId w:val="4"/>
              </w:numPr>
              <w:autoSpaceDE/>
              <w:autoSpaceDN/>
              <w:adjustRightInd/>
              <w:ind w:left="-46" w:firstLine="406"/>
              <w:contextualSpacing w:val="0"/>
              <w:rPr>
                <w:iCs w:val="0"/>
                <w:sz w:val="20"/>
                <w:szCs w:val="20"/>
              </w:rPr>
            </w:pPr>
            <w:r w:rsidRPr="00EA6C1C">
              <w:rPr>
                <w:iCs w:val="0"/>
                <w:sz w:val="20"/>
                <w:szCs w:val="20"/>
              </w:rPr>
              <w:t xml:space="preserve">Se va urmari asigurarea unui echilibru intre active corporale, necorporale si alte costuri asociate proiectului si obiectivele urmarite </w:t>
            </w:r>
          </w:p>
        </w:tc>
      </w:tr>
      <w:tr w:rsidR="00652DC1" w:rsidRPr="00EA6C1C" w14:paraId="2916D393" w14:textId="77777777" w:rsidTr="00EA6C1C">
        <w:tc>
          <w:tcPr>
            <w:tcW w:w="2725" w:type="dxa"/>
          </w:tcPr>
          <w:p w14:paraId="0C9F8A4C" w14:textId="77777777" w:rsidR="00652DC1" w:rsidRPr="00EA6C1C" w:rsidRDefault="00652DC1" w:rsidP="007D5F89">
            <w:pPr>
              <w:rPr>
                <w:iCs w:val="0"/>
                <w:sz w:val="20"/>
                <w:szCs w:val="20"/>
              </w:rPr>
            </w:pPr>
            <w:r w:rsidRPr="00EA6C1C">
              <w:rPr>
                <w:iCs w:val="0"/>
                <w:sz w:val="20"/>
                <w:szCs w:val="20"/>
              </w:rPr>
              <w:t>Modalitatea de diseminare a informatiilor si rezultatelor proiectului</w:t>
            </w:r>
          </w:p>
        </w:tc>
        <w:tc>
          <w:tcPr>
            <w:tcW w:w="3337" w:type="dxa"/>
          </w:tcPr>
          <w:p w14:paraId="5F893CFB" w14:textId="77777777" w:rsidR="00652DC1" w:rsidRPr="00EA6C1C" w:rsidRDefault="00652DC1" w:rsidP="007D5F89">
            <w:pPr>
              <w:rPr>
                <w:iCs w:val="0"/>
                <w:sz w:val="20"/>
                <w:szCs w:val="20"/>
              </w:rPr>
            </w:pPr>
            <w:r w:rsidRPr="00EA6C1C">
              <w:rPr>
                <w:iCs w:val="0"/>
                <w:sz w:val="20"/>
                <w:szCs w:val="20"/>
              </w:rPr>
              <w:t>Se va prezenta un plan de exploatarea și diseminare a rezultatelor proiectului, inclusiv gestionarea datelor si protectia IP-ului.</w:t>
            </w:r>
          </w:p>
        </w:tc>
        <w:tc>
          <w:tcPr>
            <w:tcW w:w="3544" w:type="dxa"/>
          </w:tcPr>
          <w:p w14:paraId="2EF54BF1" w14:textId="77777777" w:rsidR="00652DC1" w:rsidRPr="00EA6C1C" w:rsidRDefault="00652DC1" w:rsidP="00E920BB">
            <w:pPr>
              <w:pStyle w:val="ListParagraph"/>
              <w:widowControl/>
              <w:numPr>
                <w:ilvl w:val="0"/>
                <w:numId w:val="4"/>
              </w:numPr>
              <w:autoSpaceDE/>
              <w:autoSpaceDN/>
              <w:adjustRightInd/>
              <w:ind w:left="-46" w:firstLine="406"/>
              <w:contextualSpacing w:val="0"/>
              <w:rPr>
                <w:iCs w:val="0"/>
                <w:sz w:val="20"/>
                <w:szCs w:val="20"/>
              </w:rPr>
            </w:pPr>
            <w:r w:rsidRPr="00EA6C1C">
              <w:rPr>
                <w:iCs w:val="0"/>
                <w:sz w:val="20"/>
                <w:szCs w:val="20"/>
              </w:rPr>
              <w:t>Se va urmari relevanta mediilor de diseminare,</w:t>
            </w:r>
          </w:p>
          <w:p w14:paraId="136F1F77" w14:textId="77777777" w:rsidR="00652DC1" w:rsidRPr="00EA6C1C" w:rsidRDefault="00652DC1" w:rsidP="00E920BB">
            <w:pPr>
              <w:pStyle w:val="ListParagraph"/>
              <w:widowControl/>
              <w:numPr>
                <w:ilvl w:val="0"/>
                <w:numId w:val="4"/>
              </w:numPr>
              <w:autoSpaceDE/>
              <w:autoSpaceDN/>
              <w:adjustRightInd/>
              <w:ind w:left="-46" w:firstLine="406"/>
              <w:contextualSpacing w:val="0"/>
              <w:rPr>
                <w:iCs w:val="0"/>
                <w:sz w:val="20"/>
                <w:szCs w:val="20"/>
              </w:rPr>
            </w:pPr>
            <w:r w:rsidRPr="00EA6C1C">
              <w:rPr>
                <w:iCs w:val="0"/>
                <w:sz w:val="20"/>
                <w:szCs w:val="20"/>
              </w:rPr>
              <w:t>Se va analiza relevanta planului de diseminare pentru continuarea dezvoltarii proiectului.</w:t>
            </w:r>
          </w:p>
        </w:tc>
      </w:tr>
    </w:tbl>
    <w:p w14:paraId="1EA67318" w14:textId="77777777" w:rsidR="00652DC1" w:rsidRPr="003A35A2" w:rsidRDefault="00652DC1" w:rsidP="00652DC1">
      <w:pPr>
        <w:rPr>
          <w:rFonts w:eastAsiaTheme="minorHAnsi"/>
          <w:sz w:val="20"/>
          <w:szCs w:val="20"/>
          <w:lang w:eastAsia="ro-RO"/>
        </w:rPr>
      </w:pPr>
      <w:bookmarkStart w:id="22" w:name="_GoBack"/>
      <w:bookmarkEnd w:id="22"/>
    </w:p>
    <w:sectPr w:rsidR="00652DC1" w:rsidRPr="003A35A2" w:rsidSect="004E3B1D">
      <w:headerReference w:type="even" r:id="rId8"/>
      <w:headerReference w:type="default" r:id="rId9"/>
      <w:footerReference w:type="even" r:id="rId10"/>
      <w:pgSz w:w="11906" w:h="16838"/>
      <w:pgMar w:top="1417" w:right="1417" w:bottom="1417" w:left="1417" w:header="284"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CF764F" w14:textId="77777777" w:rsidR="00E920BB" w:rsidRDefault="00E920BB" w:rsidP="00F33651">
      <w:r>
        <w:separator/>
      </w:r>
    </w:p>
  </w:endnote>
  <w:endnote w:type="continuationSeparator" w:id="0">
    <w:p w14:paraId="7E20B46F" w14:textId="77777777" w:rsidR="00E920BB" w:rsidRDefault="00E920BB" w:rsidP="00F3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F3BBA" w14:textId="77777777" w:rsidR="00CF1530" w:rsidRDefault="00CF1530" w:rsidP="00F33651">
    <w:pPr>
      <w:pStyle w:val="Footer"/>
    </w:pPr>
  </w:p>
  <w:p w14:paraId="4B03312D" w14:textId="77777777" w:rsidR="00CF1530" w:rsidRDefault="00CF1530" w:rsidP="00F33651">
    <w:pPr>
      <w:pStyle w:val="Footer"/>
    </w:pPr>
  </w:p>
  <w:p w14:paraId="548266AF" w14:textId="77777777" w:rsidR="00CF1530" w:rsidRPr="00A2057A" w:rsidRDefault="00CF1530" w:rsidP="00F33651">
    <w:pPr>
      <w:pStyle w:val="Footer"/>
    </w:pPr>
    <w:r w:rsidRPr="00724831">
      <w:t>Pagina nr. ___ din 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F4F9B" w14:textId="77777777" w:rsidR="00E920BB" w:rsidRDefault="00E920BB" w:rsidP="00F33651">
      <w:r>
        <w:separator/>
      </w:r>
    </w:p>
  </w:footnote>
  <w:footnote w:type="continuationSeparator" w:id="0">
    <w:p w14:paraId="4DABE136" w14:textId="77777777" w:rsidR="00E920BB" w:rsidRDefault="00E920BB" w:rsidP="00F33651">
      <w:r>
        <w:continuationSeparator/>
      </w:r>
    </w:p>
  </w:footnote>
  <w:footnote w:id="1">
    <w:p w14:paraId="658A1BD3" w14:textId="15E12F23" w:rsidR="00447C02" w:rsidRPr="00433120" w:rsidRDefault="00447C02" w:rsidP="00447C02">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Prin entitate se î</w:t>
      </w:r>
      <w:r>
        <w:rPr>
          <w:rFonts w:ascii="Times New Roman" w:hAnsi="Times New Roman"/>
        </w:rPr>
        <w:t>nțelege societate comercială/</w:t>
      </w:r>
      <w:r w:rsidRPr="00433120">
        <w:rPr>
          <w:rFonts w:ascii="Times New Roman" w:hAnsi="Times New Roman"/>
        </w:rPr>
        <w:t xml:space="preserve"> </w:t>
      </w:r>
      <w:r w:rsidR="006E20B6">
        <w:rPr>
          <w:rFonts w:ascii="Times New Roman" w:hAnsi="Times New Roman"/>
        </w:rPr>
        <w:t>societate cooperativă</w:t>
      </w:r>
      <w:r w:rsidRPr="00433120">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F1530" w:rsidRPr="00D145FE" w14:paraId="02A171E8" w14:textId="77777777" w:rsidTr="004E6C57">
      <w:tc>
        <w:tcPr>
          <w:tcW w:w="8214" w:type="dxa"/>
        </w:tcPr>
        <w:p w14:paraId="64FF9EB1" w14:textId="77777777" w:rsidR="00CF1530" w:rsidRPr="007501CA" w:rsidRDefault="00CF1530" w:rsidP="00F33651">
          <w:pPr>
            <w:pStyle w:val="Header"/>
            <w:rPr>
              <w:rFonts w:eastAsia="Calibri"/>
            </w:rPr>
          </w:pPr>
          <w:r w:rsidRPr="007501CA">
            <w:rPr>
              <w:rFonts w:eastAsia="Calibri"/>
            </w:rPr>
            <w:fldChar w:fldCharType="begin"/>
          </w:r>
          <w:r w:rsidRPr="007501CA">
            <w:rPr>
              <w:rFonts w:eastAsia="Calibri"/>
            </w:rPr>
            <w:instrText xml:space="preserve"> TITLE   \* MERGEFORMAT </w:instrText>
          </w:r>
          <w:del w:id="23" w:author="Alina Bourosu" w:date="2020-02-24T10:39:00Z">
            <w:r w:rsidRPr="007501CA">
              <w:rPr>
                <w:rFonts w:eastAsia="Calibri"/>
              </w:rPr>
              <w:fldChar w:fldCharType="end"/>
            </w:r>
          </w:del>
          <w:r w:rsidRPr="007501CA">
            <w:rPr>
              <w:rFonts w:eastAsia="Calibri"/>
            </w:rPr>
            <w:t xml:space="preserve"> </w:t>
          </w:r>
        </w:p>
        <w:p w14:paraId="3D77DCEB" w14:textId="77777777" w:rsidR="00CF1530" w:rsidRPr="00D145FE" w:rsidRDefault="00CF1530" w:rsidP="00F33651">
          <w:pPr>
            <w:pStyle w:val="Header"/>
          </w:pPr>
          <w:r w:rsidRPr="007501CA">
            <w:rPr>
              <w:rFonts w:eastAsia="Calibri"/>
            </w:rPr>
            <w:fldChar w:fldCharType="begin"/>
          </w:r>
          <w:r w:rsidRPr="007501CA">
            <w:rPr>
              <w:rFonts w:eastAsia="Calibri"/>
            </w:rPr>
            <w:instrText xml:space="preserve"> SUBJECT   \* MERGEFORMAT </w:instrText>
          </w:r>
          <w:del w:id="24" w:author="Alina Bourosu" w:date="2020-02-24T10:39:00Z">
            <w:r w:rsidRPr="007501CA">
              <w:rPr>
                <w:rFonts w:eastAsia="Calibri"/>
              </w:rPr>
              <w:fldChar w:fldCharType="end"/>
            </w:r>
          </w:del>
        </w:p>
      </w:tc>
      <w:tc>
        <w:tcPr>
          <w:tcW w:w="1074" w:type="dxa"/>
          <w:shd w:val="clear" w:color="auto" w:fill="3078BA"/>
          <w:vAlign w:val="center"/>
        </w:tcPr>
        <w:p w14:paraId="3A62FD70" w14:textId="77777777" w:rsidR="00CF1530" w:rsidRPr="0044632D" w:rsidRDefault="00CF1530" w:rsidP="00F33651">
          <w:pPr>
            <w:pStyle w:val="Header"/>
            <w:rPr>
              <w:color w:val="3078BA"/>
            </w:rPr>
          </w:pPr>
          <w:r>
            <w:t>DRAFT 3</w:t>
          </w:r>
          <w:r w:rsidR="00722E86">
            <w:fldChar w:fldCharType="begin"/>
          </w:r>
          <w:r w:rsidR="00722E86">
            <w:instrText xml:space="preserve"> COMMENTS  \* Upper  \* MERGEFORMAT </w:instrText>
          </w:r>
          <w:r w:rsidR="00722E86">
            <w:fldChar w:fldCharType="end"/>
          </w:r>
        </w:p>
      </w:tc>
    </w:tr>
  </w:tbl>
  <w:p w14:paraId="069B77F3" w14:textId="77777777" w:rsidR="00CF1530" w:rsidRDefault="00CF1530" w:rsidP="00F336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1BF0A" w14:textId="77777777" w:rsidR="00965D8B" w:rsidRPr="00965D8B" w:rsidRDefault="00965D8B" w:rsidP="00965D8B">
    <w:pPr>
      <w:rPr>
        <w:b/>
        <w:color w:val="2E74B5" w:themeColor="accent1" w:themeShade="BF"/>
        <w:sz w:val="20"/>
        <w:szCs w:val="20"/>
      </w:rPr>
    </w:pPr>
    <w:r w:rsidRPr="00965D8B">
      <w:rPr>
        <w:b/>
        <w:color w:val="2E74B5" w:themeColor="accent1" w:themeShade="BF"/>
        <w:sz w:val="20"/>
        <w:szCs w:val="20"/>
      </w:rPr>
      <w:t>Programul Operaţional Regional 2014-2020</w:t>
    </w:r>
  </w:p>
  <w:p w14:paraId="52BA9E0D" w14:textId="77777777" w:rsidR="00965D8B" w:rsidRPr="00965D8B" w:rsidRDefault="00965D8B" w:rsidP="00965D8B">
    <w:pPr>
      <w:rPr>
        <w:b/>
        <w:color w:val="2E74B5" w:themeColor="accent1" w:themeShade="BF"/>
        <w:sz w:val="20"/>
        <w:szCs w:val="20"/>
      </w:rPr>
    </w:pPr>
  </w:p>
  <w:p w14:paraId="5C4E3422" w14:textId="560EBB8D" w:rsidR="00965D8B" w:rsidRDefault="00965D8B" w:rsidP="00965D8B">
    <w:pPr>
      <w:rPr>
        <w:b/>
        <w:color w:val="2E74B5" w:themeColor="accent1" w:themeShade="BF"/>
        <w:sz w:val="20"/>
        <w:szCs w:val="20"/>
      </w:rPr>
    </w:pPr>
    <w:r w:rsidRPr="00965D8B">
      <w:rPr>
        <w:b/>
        <w:color w:val="2E74B5" w:themeColor="accent1" w:themeShade="BF"/>
        <w:sz w:val="20"/>
        <w:szCs w:val="20"/>
      </w:rPr>
      <w:t xml:space="preserve">AXA PRIORITARĂ 1, PRIORITATEA DE INVESTIŢII 1.1, Obiectiv Specific 1.2 „Creşterea inovării în companii prin sprijinirea abordărilor multisectoriale rezultate în urma implementării “Inițiativei Regiuni mai puţin dezvoltate” în România, - </w:t>
    </w:r>
  </w:p>
  <w:p w14:paraId="0E3DF29B" w14:textId="77777777" w:rsidR="00965D8B" w:rsidRPr="00965D8B" w:rsidRDefault="00965D8B" w:rsidP="00965D8B">
    <w:pPr>
      <w:rPr>
        <w:b/>
        <w:color w:val="2E74B5" w:themeColor="accent1" w:themeShade="BF"/>
        <w:sz w:val="20"/>
        <w:szCs w:val="20"/>
      </w:rPr>
    </w:pPr>
  </w:p>
  <w:p w14:paraId="3F32ED45" w14:textId="77777777" w:rsidR="00965D8B" w:rsidRPr="001149CD" w:rsidRDefault="00965D8B" w:rsidP="00965D8B">
    <w:pPr>
      <w:rPr>
        <w:color w:val="2E74B5" w:themeColor="accent1" w:themeShade="BF"/>
        <w:sz w:val="20"/>
        <w:szCs w:val="20"/>
      </w:rPr>
    </w:pPr>
    <w:r w:rsidRPr="00965D8B">
      <w:rPr>
        <w:b/>
        <w:color w:val="2E74B5" w:themeColor="accent1" w:themeShade="BF"/>
        <w:sz w:val="20"/>
        <w:szCs w:val="20"/>
      </w:rPr>
      <w:t>Dezvoltarea unui model conceptual inovativ (Proof-of-Concept)</w:t>
    </w:r>
  </w:p>
  <w:p w14:paraId="5F27EAAA" w14:textId="26F2C71E" w:rsidR="00CF1530" w:rsidRPr="00411556" w:rsidRDefault="00411556" w:rsidP="00411556">
    <w:pPr>
      <w:rPr>
        <w:b/>
        <w:color w:val="2E74B5" w:themeColor="accent1" w:themeShade="BF"/>
        <w:sz w:val="20"/>
        <w:szCs w:val="20"/>
      </w:rPr>
    </w:pPr>
    <w:r w:rsidRPr="00411556">
      <w:rPr>
        <w:b/>
        <w:color w:val="2E74B5" w:themeColor="accent1" w:themeShade="BF"/>
        <w:sz w:val="20"/>
        <w:szCs w:val="20"/>
      </w:rPr>
      <w:t>Anexa 1-5 Plan de afaceri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C0F6B"/>
    <w:multiLevelType w:val="hybridMultilevel"/>
    <w:tmpl w:val="BA94306E"/>
    <w:lvl w:ilvl="0" w:tplc="0FCC4BE4">
      <w:start w:val="1"/>
      <w:numFmt w:val="upperRoman"/>
      <w:lvlText w:val="%1."/>
      <w:lvlJc w:val="left"/>
      <w:pPr>
        <w:ind w:left="1724" w:hanging="720"/>
      </w:pPr>
      <w:rPr>
        <w:rFonts w:hint="default"/>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1" w15:restartNumberingAfterBreak="0">
    <w:nsid w:val="1AD169CD"/>
    <w:multiLevelType w:val="hybridMultilevel"/>
    <w:tmpl w:val="AF96AB10"/>
    <w:lvl w:ilvl="0" w:tplc="A82AD6D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687256"/>
    <w:multiLevelType w:val="hybridMultilevel"/>
    <w:tmpl w:val="BCA830A6"/>
    <w:lvl w:ilvl="0" w:tplc="CB90102E">
      <w:start w:val="1"/>
      <w:numFmt w:val="upperRoman"/>
      <w:pStyle w:val="Heading1"/>
      <w:lvlText w:val="%1."/>
      <w:lvlJc w:val="left"/>
      <w:pPr>
        <w:ind w:left="1724"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5"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6"/>
  </w:num>
  <w:num w:numId="6">
    <w:abstractNumId w:val="4"/>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3013"/>
    <w:rsid w:val="00005F30"/>
    <w:rsid w:val="00011DF1"/>
    <w:rsid w:val="00013F79"/>
    <w:rsid w:val="00015B27"/>
    <w:rsid w:val="00020C99"/>
    <w:rsid w:val="0002530B"/>
    <w:rsid w:val="00031A3A"/>
    <w:rsid w:val="00035FF1"/>
    <w:rsid w:val="00045F02"/>
    <w:rsid w:val="000460F5"/>
    <w:rsid w:val="00050480"/>
    <w:rsid w:val="00050597"/>
    <w:rsid w:val="0005082D"/>
    <w:rsid w:val="00051D1B"/>
    <w:rsid w:val="00052189"/>
    <w:rsid w:val="0005595F"/>
    <w:rsid w:val="00066344"/>
    <w:rsid w:val="0007766D"/>
    <w:rsid w:val="00084806"/>
    <w:rsid w:val="00085698"/>
    <w:rsid w:val="00087C98"/>
    <w:rsid w:val="00087CF1"/>
    <w:rsid w:val="000900C1"/>
    <w:rsid w:val="0009174B"/>
    <w:rsid w:val="000A29D6"/>
    <w:rsid w:val="000A3F2B"/>
    <w:rsid w:val="000A6F6A"/>
    <w:rsid w:val="000B3833"/>
    <w:rsid w:val="000B4E97"/>
    <w:rsid w:val="000C6EBE"/>
    <w:rsid w:val="000D07DA"/>
    <w:rsid w:val="000D515C"/>
    <w:rsid w:val="000D708C"/>
    <w:rsid w:val="000D7AF3"/>
    <w:rsid w:val="000E0380"/>
    <w:rsid w:val="000E2ADD"/>
    <w:rsid w:val="000E2EEA"/>
    <w:rsid w:val="000E4A6F"/>
    <w:rsid w:val="000F4D16"/>
    <w:rsid w:val="000F5682"/>
    <w:rsid w:val="000F6211"/>
    <w:rsid w:val="000F75FF"/>
    <w:rsid w:val="00102845"/>
    <w:rsid w:val="0010288F"/>
    <w:rsid w:val="001029AA"/>
    <w:rsid w:val="0010524E"/>
    <w:rsid w:val="00105940"/>
    <w:rsid w:val="001128E6"/>
    <w:rsid w:val="00114230"/>
    <w:rsid w:val="001149CD"/>
    <w:rsid w:val="00116F7C"/>
    <w:rsid w:val="00117B1D"/>
    <w:rsid w:val="00120813"/>
    <w:rsid w:val="00123021"/>
    <w:rsid w:val="001244F9"/>
    <w:rsid w:val="0012661F"/>
    <w:rsid w:val="00131082"/>
    <w:rsid w:val="00132C67"/>
    <w:rsid w:val="001359CD"/>
    <w:rsid w:val="00143161"/>
    <w:rsid w:val="00143C18"/>
    <w:rsid w:val="0014491C"/>
    <w:rsid w:val="00144C39"/>
    <w:rsid w:val="001500F9"/>
    <w:rsid w:val="00152EFC"/>
    <w:rsid w:val="001571E5"/>
    <w:rsid w:val="00160395"/>
    <w:rsid w:val="00162D79"/>
    <w:rsid w:val="00164023"/>
    <w:rsid w:val="00165C05"/>
    <w:rsid w:val="001758D2"/>
    <w:rsid w:val="00177989"/>
    <w:rsid w:val="00187B3B"/>
    <w:rsid w:val="00192C5C"/>
    <w:rsid w:val="00192CEF"/>
    <w:rsid w:val="00194097"/>
    <w:rsid w:val="001A030B"/>
    <w:rsid w:val="001A3ED6"/>
    <w:rsid w:val="001B2EC6"/>
    <w:rsid w:val="001B335B"/>
    <w:rsid w:val="001B364A"/>
    <w:rsid w:val="001B3F68"/>
    <w:rsid w:val="001B4D79"/>
    <w:rsid w:val="001B5024"/>
    <w:rsid w:val="001B5425"/>
    <w:rsid w:val="001B70FE"/>
    <w:rsid w:val="001B759A"/>
    <w:rsid w:val="001C28B0"/>
    <w:rsid w:val="001C5C31"/>
    <w:rsid w:val="001C6030"/>
    <w:rsid w:val="001C635D"/>
    <w:rsid w:val="001C6869"/>
    <w:rsid w:val="001C717B"/>
    <w:rsid w:val="001D3427"/>
    <w:rsid w:val="001D499B"/>
    <w:rsid w:val="001D5063"/>
    <w:rsid w:val="001D5EEB"/>
    <w:rsid w:val="001D768A"/>
    <w:rsid w:val="001E22EB"/>
    <w:rsid w:val="001E2E52"/>
    <w:rsid w:val="001E3730"/>
    <w:rsid w:val="001F1E10"/>
    <w:rsid w:val="001F4EF4"/>
    <w:rsid w:val="001F5325"/>
    <w:rsid w:val="001F7DC4"/>
    <w:rsid w:val="00204138"/>
    <w:rsid w:val="00207247"/>
    <w:rsid w:val="00215A8B"/>
    <w:rsid w:val="00227FAC"/>
    <w:rsid w:val="002306FD"/>
    <w:rsid w:val="00237DA4"/>
    <w:rsid w:val="00237F95"/>
    <w:rsid w:val="002404D3"/>
    <w:rsid w:val="0024229F"/>
    <w:rsid w:val="00242B35"/>
    <w:rsid w:val="002452CD"/>
    <w:rsid w:val="0025253B"/>
    <w:rsid w:val="0025733A"/>
    <w:rsid w:val="002638AE"/>
    <w:rsid w:val="00263DFF"/>
    <w:rsid w:val="0026671A"/>
    <w:rsid w:val="002671CA"/>
    <w:rsid w:val="00267FF3"/>
    <w:rsid w:val="00270087"/>
    <w:rsid w:val="00270236"/>
    <w:rsid w:val="002709D4"/>
    <w:rsid w:val="0027136D"/>
    <w:rsid w:val="0027741D"/>
    <w:rsid w:val="00281457"/>
    <w:rsid w:val="002815B7"/>
    <w:rsid w:val="002816AB"/>
    <w:rsid w:val="00285637"/>
    <w:rsid w:val="00296AB4"/>
    <w:rsid w:val="00296F2C"/>
    <w:rsid w:val="002A0F0B"/>
    <w:rsid w:val="002A1535"/>
    <w:rsid w:val="002A16FB"/>
    <w:rsid w:val="002A1704"/>
    <w:rsid w:val="002A241D"/>
    <w:rsid w:val="002A2D69"/>
    <w:rsid w:val="002B14A7"/>
    <w:rsid w:val="002B1A87"/>
    <w:rsid w:val="002B2264"/>
    <w:rsid w:val="002B28EF"/>
    <w:rsid w:val="002B3D9B"/>
    <w:rsid w:val="002B5DA6"/>
    <w:rsid w:val="002C19FF"/>
    <w:rsid w:val="002D2137"/>
    <w:rsid w:val="002D35C3"/>
    <w:rsid w:val="002D3D7D"/>
    <w:rsid w:val="002E6F38"/>
    <w:rsid w:val="002E7D89"/>
    <w:rsid w:val="002F0888"/>
    <w:rsid w:val="003000AF"/>
    <w:rsid w:val="00300FD6"/>
    <w:rsid w:val="00301B0E"/>
    <w:rsid w:val="00305C2F"/>
    <w:rsid w:val="00313DEF"/>
    <w:rsid w:val="0031745B"/>
    <w:rsid w:val="00324214"/>
    <w:rsid w:val="00326750"/>
    <w:rsid w:val="0033090E"/>
    <w:rsid w:val="00331297"/>
    <w:rsid w:val="00332695"/>
    <w:rsid w:val="00333BBB"/>
    <w:rsid w:val="00333BC1"/>
    <w:rsid w:val="00334502"/>
    <w:rsid w:val="0033627C"/>
    <w:rsid w:val="00341E66"/>
    <w:rsid w:val="00344A7C"/>
    <w:rsid w:val="00346552"/>
    <w:rsid w:val="003515DD"/>
    <w:rsid w:val="00357BE4"/>
    <w:rsid w:val="003613BE"/>
    <w:rsid w:val="0036294D"/>
    <w:rsid w:val="00363691"/>
    <w:rsid w:val="00367B5A"/>
    <w:rsid w:val="003721B2"/>
    <w:rsid w:val="00377FB1"/>
    <w:rsid w:val="00381320"/>
    <w:rsid w:val="00384FF6"/>
    <w:rsid w:val="00386611"/>
    <w:rsid w:val="00387FD3"/>
    <w:rsid w:val="00390D6C"/>
    <w:rsid w:val="00392326"/>
    <w:rsid w:val="0039548C"/>
    <w:rsid w:val="0039555D"/>
    <w:rsid w:val="003A2799"/>
    <w:rsid w:val="003A35A2"/>
    <w:rsid w:val="003A46AD"/>
    <w:rsid w:val="003A76D7"/>
    <w:rsid w:val="003A7BFC"/>
    <w:rsid w:val="003A7D44"/>
    <w:rsid w:val="003B0B4C"/>
    <w:rsid w:val="003B1352"/>
    <w:rsid w:val="003B2F0A"/>
    <w:rsid w:val="003B707E"/>
    <w:rsid w:val="003C1B3C"/>
    <w:rsid w:val="003C399C"/>
    <w:rsid w:val="003C499C"/>
    <w:rsid w:val="003D3116"/>
    <w:rsid w:val="003D3DCD"/>
    <w:rsid w:val="003D3E72"/>
    <w:rsid w:val="003D4B6A"/>
    <w:rsid w:val="003D509C"/>
    <w:rsid w:val="003E0896"/>
    <w:rsid w:val="003E0A7E"/>
    <w:rsid w:val="003E1225"/>
    <w:rsid w:val="003E21F0"/>
    <w:rsid w:val="003E2D4F"/>
    <w:rsid w:val="003E301B"/>
    <w:rsid w:val="003F1050"/>
    <w:rsid w:val="003F20F1"/>
    <w:rsid w:val="003F3226"/>
    <w:rsid w:val="003F501E"/>
    <w:rsid w:val="0040052E"/>
    <w:rsid w:val="00400AE5"/>
    <w:rsid w:val="00403291"/>
    <w:rsid w:val="00403CA6"/>
    <w:rsid w:val="00411556"/>
    <w:rsid w:val="00414137"/>
    <w:rsid w:val="00414862"/>
    <w:rsid w:val="004249CC"/>
    <w:rsid w:val="00425210"/>
    <w:rsid w:val="0042549F"/>
    <w:rsid w:val="004268EE"/>
    <w:rsid w:val="00430A0A"/>
    <w:rsid w:val="00431B3D"/>
    <w:rsid w:val="00433440"/>
    <w:rsid w:val="00436F2D"/>
    <w:rsid w:val="00440444"/>
    <w:rsid w:val="00440A7C"/>
    <w:rsid w:val="0044135A"/>
    <w:rsid w:val="00447C02"/>
    <w:rsid w:val="0045250C"/>
    <w:rsid w:val="00454D30"/>
    <w:rsid w:val="00461F4C"/>
    <w:rsid w:val="004627C5"/>
    <w:rsid w:val="00467082"/>
    <w:rsid w:val="00467910"/>
    <w:rsid w:val="00470FA0"/>
    <w:rsid w:val="00476F42"/>
    <w:rsid w:val="00477B49"/>
    <w:rsid w:val="00482DDD"/>
    <w:rsid w:val="0049178E"/>
    <w:rsid w:val="00496DEB"/>
    <w:rsid w:val="004A03DA"/>
    <w:rsid w:val="004A1A2F"/>
    <w:rsid w:val="004A628A"/>
    <w:rsid w:val="004B448B"/>
    <w:rsid w:val="004C28B2"/>
    <w:rsid w:val="004D0291"/>
    <w:rsid w:val="004D2AE8"/>
    <w:rsid w:val="004D308D"/>
    <w:rsid w:val="004D4297"/>
    <w:rsid w:val="004D498B"/>
    <w:rsid w:val="004D4A96"/>
    <w:rsid w:val="004D5BC8"/>
    <w:rsid w:val="004D5D6E"/>
    <w:rsid w:val="004D7324"/>
    <w:rsid w:val="004E0D9A"/>
    <w:rsid w:val="004E286D"/>
    <w:rsid w:val="004E3A58"/>
    <w:rsid w:val="004E3B1D"/>
    <w:rsid w:val="004E470C"/>
    <w:rsid w:val="004E6C57"/>
    <w:rsid w:val="004F1693"/>
    <w:rsid w:val="004F55F2"/>
    <w:rsid w:val="0050078B"/>
    <w:rsid w:val="00506BD6"/>
    <w:rsid w:val="0050722C"/>
    <w:rsid w:val="00510B77"/>
    <w:rsid w:val="005132DE"/>
    <w:rsid w:val="0051531D"/>
    <w:rsid w:val="00516938"/>
    <w:rsid w:val="0051763F"/>
    <w:rsid w:val="00523354"/>
    <w:rsid w:val="00524FF6"/>
    <w:rsid w:val="005308CA"/>
    <w:rsid w:val="00531A1B"/>
    <w:rsid w:val="005346FC"/>
    <w:rsid w:val="0053693D"/>
    <w:rsid w:val="00541513"/>
    <w:rsid w:val="00542753"/>
    <w:rsid w:val="00545F40"/>
    <w:rsid w:val="005466EE"/>
    <w:rsid w:val="00546992"/>
    <w:rsid w:val="005503AF"/>
    <w:rsid w:val="00553044"/>
    <w:rsid w:val="0055668E"/>
    <w:rsid w:val="005610C5"/>
    <w:rsid w:val="00562197"/>
    <w:rsid w:val="005634F6"/>
    <w:rsid w:val="00564669"/>
    <w:rsid w:val="00565001"/>
    <w:rsid w:val="00566A79"/>
    <w:rsid w:val="00574936"/>
    <w:rsid w:val="00575332"/>
    <w:rsid w:val="00580890"/>
    <w:rsid w:val="00584356"/>
    <w:rsid w:val="00586147"/>
    <w:rsid w:val="005874EA"/>
    <w:rsid w:val="00590565"/>
    <w:rsid w:val="00590862"/>
    <w:rsid w:val="00593933"/>
    <w:rsid w:val="00596897"/>
    <w:rsid w:val="005A1205"/>
    <w:rsid w:val="005A282E"/>
    <w:rsid w:val="005A4AB2"/>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4090"/>
    <w:rsid w:val="005D7EAB"/>
    <w:rsid w:val="005D7F1E"/>
    <w:rsid w:val="005E0580"/>
    <w:rsid w:val="005E2E9D"/>
    <w:rsid w:val="005E4051"/>
    <w:rsid w:val="005E4F6B"/>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30647"/>
    <w:rsid w:val="00641401"/>
    <w:rsid w:val="0064784C"/>
    <w:rsid w:val="00652DC1"/>
    <w:rsid w:val="006532C6"/>
    <w:rsid w:val="00653300"/>
    <w:rsid w:val="00657D54"/>
    <w:rsid w:val="00660C78"/>
    <w:rsid w:val="00661A23"/>
    <w:rsid w:val="006624E6"/>
    <w:rsid w:val="00665BB3"/>
    <w:rsid w:val="00667748"/>
    <w:rsid w:val="00672654"/>
    <w:rsid w:val="0067395D"/>
    <w:rsid w:val="00685D8F"/>
    <w:rsid w:val="00687467"/>
    <w:rsid w:val="00687468"/>
    <w:rsid w:val="00690B51"/>
    <w:rsid w:val="00694609"/>
    <w:rsid w:val="006967DA"/>
    <w:rsid w:val="006969A1"/>
    <w:rsid w:val="00697FFA"/>
    <w:rsid w:val="006A213D"/>
    <w:rsid w:val="006A49BE"/>
    <w:rsid w:val="006A5A53"/>
    <w:rsid w:val="006A5FFB"/>
    <w:rsid w:val="006A6B02"/>
    <w:rsid w:val="006B0956"/>
    <w:rsid w:val="006B1372"/>
    <w:rsid w:val="006B515A"/>
    <w:rsid w:val="006B578F"/>
    <w:rsid w:val="006B5E83"/>
    <w:rsid w:val="006C0261"/>
    <w:rsid w:val="006C103F"/>
    <w:rsid w:val="006C1F79"/>
    <w:rsid w:val="006C2035"/>
    <w:rsid w:val="006C2955"/>
    <w:rsid w:val="006C4021"/>
    <w:rsid w:val="006C417A"/>
    <w:rsid w:val="006C4931"/>
    <w:rsid w:val="006C5705"/>
    <w:rsid w:val="006C770A"/>
    <w:rsid w:val="006D18B8"/>
    <w:rsid w:val="006D3049"/>
    <w:rsid w:val="006D3C9D"/>
    <w:rsid w:val="006D7E0D"/>
    <w:rsid w:val="006E1076"/>
    <w:rsid w:val="006E20B6"/>
    <w:rsid w:val="006E4957"/>
    <w:rsid w:val="006E598D"/>
    <w:rsid w:val="006E6414"/>
    <w:rsid w:val="006E7E1D"/>
    <w:rsid w:val="006F2CC1"/>
    <w:rsid w:val="007133C0"/>
    <w:rsid w:val="007135D7"/>
    <w:rsid w:val="00715072"/>
    <w:rsid w:val="00716B46"/>
    <w:rsid w:val="007202FD"/>
    <w:rsid w:val="00722E86"/>
    <w:rsid w:val="007236E2"/>
    <w:rsid w:val="00724684"/>
    <w:rsid w:val="00736AC5"/>
    <w:rsid w:val="00745A8A"/>
    <w:rsid w:val="00746A41"/>
    <w:rsid w:val="00750D27"/>
    <w:rsid w:val="00751D08"/>
    <w:rsid w:val="00757D72"/>
    <w:rsid w:val="00757FC1"/>
    <w:rsid w:val="0076393B"/>
    <w:rsid w:val="00767068"/>
    <w:rsid w:val="00772C5E"/>
    <w:rsid w:val="00772CE7"/>
    <w:rsid w:val="00773C12"/>
    <w:rsid w:val="00774416"/>
    <w:rsid w:val="007773C7"/>
    <w:rsid w:val="00781277"/>
    <w:rsid w:val="0078132C"/>
    <w:rsid w:val="00781BCC"/>
    <w:rsid w:val="00784488"/>
    <w:rsid w:val="0079069B"/>
    <w:rsid w:val="0079091D"/>
    <w:rsid w:val="00792619"/>
    <w:rsid w:val="00792861"/>
    <w:rsid w:val="007958BF"/>
    <w:rsid w:val="00796480"/>
    <w:rsid w:val="0079790A"/>
    <w:rsid w:val="007A17F1"/>
    <w:rsid w:val="007A2015"/>
    <w:rsid w:val="007A5DD2"/>
    <w:rsid w:val="007B1D27"/>
    <w:rsid w:val="007B37EF"/>
    <w:rsid w:val="007B65D9"/>
    <w:rsid w:val="007B740A"/>
    <w:rsid w:val="007B7E5A"/>
    <w:rsid w:val="007C09CC"/>
    <w:rsid w:val="007C4B4D"/>
    <w:rsid w:val="007C630A"/>
    <w:rsid w:val="007D15AF"/>
    <w:rsid w:val="007D49EB"/>
    <w:rsid w:val="007D4FAC"/>
    <w:rsid w:val="007E0C71"/>
    <w:rsid w:val="007E1E37"/>
    <w:rsid w:val="007E4CF2"/>
    <w:rsid w:val="007E6495"/>
    <w:rsid w:val="007E6E72"/>
    <w:rsid w:val="007E74F7"/>
    <w:rsid w:val="007F1A0D"/>
    <w:rsid w:val="007F37FD"/>
    <w:rsid w:val="00807B40"/>
    <w:rsid w:val="0081035F"/>
    <w:rsid w:val="008126F1"/>
    <w:rsid w:val="00816418"/>
    <w:rsid w:val="0081642F"/>
    <w:rsid w:val="00825811"/>
    <w:rsid w:val="00825B8E"/>
    <w:rsid w:val="00827B08"/>
    <w:rsid w:val="00830BA6"/>
    <w:rsid w:val="0083169E"/>
    <w:rsid w:val="00832D58"/>
    <w:rsid w:val="00833587"/>
    <w:rsid w:val="008373FB"/>
    <w:rsid w:val="00837675"/>
    <w:rsid w:val="00840216"/>
    <w:rsid w:val="00840411"/>
    <w:rsid w:val="0085085F"/>
    <w:rsid w:val="0085330A"/>
    <w:rsid w:val="00855498"/>
    <w:rsid w:val="00857ADC"/>
    <w:rsid w:val="0086100A"/>
    <w:rsid w:val="008622A7"/>
    <w:rsid w:val="0086336E"/>
    <w:rsid w:val="008657C6"/>
    <w:rsid w:val="00865877"/>
    <w:rsid w:val="00865CFD"/>
    <w:rsid w:val="008702CB"/>
    <w:rsid w:val="00871230"/>
    <w:rsid w:val="0087607F"/>
    <w:rsid w:val="00880D3C"/>
    <w:rsid w:val="0088224E"/>
    <w:rsid w:val="00884C2D"/>
    <w:rsid w:val="00885102"/>
    <w:rsid w:val="0088728B"/>
    <w:rsid w:val="00894319"/>
    <w:rsid w:val="00897BC7"/>
    <w:rsid w:val="008A0002"/>
    <w:rsid w:val="008A0991"/>
    <w:rsid w:val="008A0E9A"/>
    <w:rsid w:val="008A1BCB"/>
    <w:rsid w:val="008A1E09"/>
    <w:rsid w:val="008A5314"/>
    <w:rsid w:val="008A61AF"/>
    <w:rsid w:val="008B27EB"/>
    <w:rsid w:val="008B54CE"/>
    <w:rsid w:val="008C2B41"/>
    <w:rsid w:val="008C3C3D"/>
    <w:rsid w:val="008C45E1"/>
    <w:rsid w:val="008C702E"/>
    <w:rsid w:val="008D13F2"/>
    <w:rsid w:val="008D2888"/>
    <w:rsid w:val="008D3320"/>
    <w:rsid w:val="008D47B4"/>
    <w:rsid w:val="008D55D1"/>
    <w:rsid w:val="008D7A8F"/>
    <w:rsid w:val="008E099E"/>
    <w:rsid w:val="008E3012"/>
    <w:rsid w:val="008F3826"/>
    <w:rsid w:val="008F4ED7"/>
    <w:rsid w:val="00904D4E"/>
    <w:rsid w:val="00910A3C"/>
    <w:rsid w:val="00910C0E"/>
    <w:rsid w:val="00925E11"/>
    <w:rsid w:val="00926919"/>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5709"/>
    <w:rsid w:val="00965D8B"/>
    <w:rsid w:val="00966029"/>
    <w:rsid w:val="0096681F"/>
    <w:rsid w:val="00967866"/>
    <w:rsid w:val="009733F6"/>
    <w:rsid w:val="00974365"/>
    <w:rsid w:val="009743D4"/>
    <w:rsid w:val="00974CA6"/>
    <w:rsid w:val="00975425"/>
    <w:rsid w:val="0097582C"/>
    <w:rsid w:val="00977151"/>
    <w:rsid w:val="00977710"/>
    <w:rsid w:val="009779A7"/>
    <w:rsid w:val="00984B95"/>
    <w:rsid w:val="00987C24"/>
    <w:rsid w:val="00990E13"/>
    <w:rsid w:val="00991093"/>
    <w:rsid w:val="009942F5"/>
    <w:rsid w:val="00995299"/>
    <w:rsid w:val="00997754"/>
    <w:rsid w:val="00997AD4"/>
    <w:rsid w:val="009A5EDA"/>
    <w:rsid w:val="009B3F78"/>
    <w:rsid w:val="009B4F80"/>
    <w:rsid w:val="009B7F46"/>
    <w:rsid w:val="009C0B53"/>
    <w:rsid w:val="009C35EC"/>
    <w:rsid w:val="009C6411"/>
    <w:rsid w:val="009C691A"/>
    <w:rsid w:val="009C6B0E"/>
    <w:rsid w:val="009C7A93"/>
    <w:rsid w:val="009D3748"/>
    <w:rsid w:val="009E39E6"/>
    <w:rsid w:val="009E5D3B"/>
    <w:rsid w:val="009E6452"/>
    <w:rsid w:val="009F3873"/>
    <w:rsid w:val="009F398F"/>
    <w:rsid w:val="009F6116"/>
    <w:rsid w:val="00A01335"/>
    <w:rsid w:val="00A016EA"/>
    <w:rsid w:val="00A01FD7"/>
    <w:rsid w:val="00A149C7"/>
    <w:rsid w:val="00A15157"/>
    <w:rsid w:val="00A16930"/>
    <w:rsid w:val="00A17F2A"/>
    <w:rsid w:val="00A20439"/>
    <w:rsid w:val="00A2057A"/>
    <w:rsid w:val="00A21642"/>
    <w:rsid w:val="00A21670"/>
    <w:rsid w:val="00A272B8"/>
    <w:rsid w:val="00A30FE2"/>
    <w:rsid w:val="00A3235D"/>
    <w:rsid w:val="00A32A09"/>
    <w:rsid w:val="00A33C14"/>
    <w:rsid w:val="00A34C41"/>
    <w:rsid w:val="00A35E02"/>
    <w:rsid w:val="00A41ACE"/>
    <w:rsid w:val="00A4316F"/>
    <w:rsid w:val="00A438C4"/>
    <w:rsid w:val="00A46CB2"/>
    <w:rsid w:val="00A479A6"/>
    <w:rsid w:val="00A55FF9"/>
    <w:rsid w:val="00A5668E"/>
    <w:rsid w:val="00A618A1"/>
    <w:rsid w:val="00A6396A"/>
    <w:rsid w:val="00A64EDC"/>
    <w:rsid w:val="00A661A5"/>
    <w:rsid w:val="00A66419"/>
    <w:rsid w:val="00A669CA"/>
    <w:rsid w:val="00A70CDE"/>
    <w:rsid w:val="00A70CF9"/>
    <w:rsid w:val="00A71994"/>
    <w:rsid w:val="00A7330A"/>
    <w:rsid w:val="00A74CEC"/>
    <w:rsid w:val="00A80974"/>
    <w:rsid w:val="00A8190C"/>
    <w:rsid w:val="00A904F0"/>
    <w:rsid w:val="00A94FD4"/>
    <w:rsid w:val="00A955A3"/>
    <w:rsid w:val="00AA0689"/>
    <w:rsid w:val="00AA3068"/>
    <w:rsid w:val="00AA35CA"/>
    <w:rsid w:val="00AA3772"/>
    <w:rsid w:val="00AA5B92"/>
    <w:rsid w:val="00AA5E86"/>
    <w:rsid w:val="00AB3108"/>
    <w:rsid w:val="00AB322A"/>
    <w:rsid w:val="00AC0127"/>
    <w:rsid w:val="00AC3E09"/>
    <w:rsid w:val="00AC52DD"/>
    <w:rsid w:val="00AC736C"/>
    <w:rsid w:val="00AD2F73"/>
    <w:rsid w:val="00AD502A"/>
    <w:rsid w:val="00AD6093"/>
    <w:rsid w:val="00AE22F9"/>
    <w:rsid w:val="00AE358A"/>
    <w:rsid w:val="00AE3F5A"/>
    <w:rsid w:val="00AE5564"/>
    <w:rsid w:val="00AF2597"/>
    <w:rsid w:val="00AF3AD7"/>
    <w:rsid w:val="00AF5BD2"/>
    <w:rsid w:val="00AF6DC4"/>
    <w:rsid w:val="00B0229F"/>
    <w:rsid w:val="00B07D13"/>
    <w:rsid w:val="00B1425D"/>
    <w:rsid w:val="00B200CC"/>
    <w:rsid w:val="00B216E1"/>
    <w:rsid w:val="00B21F97"/>
    <w:rsid w:val="00B23E2C"/>
    <w:rsid w:val="00B30B7A"/>
    <w:rsid w:val="00B32B4E"/>
    <w:rsid w:val="00B42279"/>
    <w:rsid w:val="00B52F00"/>
    <w:rsid w:val="00B5552E"/>
    <w:rsid w:val="00B5596A"/>
    <w:rsid w:val="00B61ECB"/>
    <w:rsid w:val="00B63109"/>
    <w:rsid w:val="00B718A6"/>
    <w:rsid w:val="00B74262"/>
    <w:rsid w:val="00B763BE"/>
    <w:rsid w:val="00B81F6C"/>
    <w:rsid w:val="00B83C29"/>
    <w:rsid w:val="00B83C73"/>
    <w:rsid w:val="00B83F60"/>
    <w:rsid w:val="00B84CCE"/>
    <w:rsid w:val="00B86FEB"/>
    <w:rsid w:val="00B90590"/>
    <w:rsid w:val="00B91CAF"/>
    <w:rsid w:val="00B95A21"/>
    <w:rsid w:val="00B964E7"/>
    <w:rsid w:val="00BA0C27"/>
    <w:rsid w:val="00BA13BA"/>
    <w:rsid w:val="00BA2398"/>
    <w:rsid w:val="00BA5B23"/>
    <w:rsid w:val="00BB567D"/>
    <w:rsid w:val="00BB5EC7"/>
    <w:rsid w:val="00BB6E74"/>
    <w:rsid w:val="00BC0FEE"/>
    <w:rsid w:val="00BC4946"/>
    <w:rsid w:val="00BC5BB1"/>
    <w:rsid w:val="00BC6D75"/>
    <w:rsid w:val="00BC79F4"/>
    <w:rsid w:val="00BD6265"/>
    <w:rsid w:val="00BD6B80"/>
    <w:rsid w:val="00BD7BEE"/>
    <w:rsid w:val="00BE292D"/>
    <w:rsid w:val="00BE329A"/>
    <w:rsid w:val="00BE7621"/>
    <w:rsid w:val="00BF269A"/>
    <w:rsid w:val="00BF3353"/>
    <w:rsid w:val="00BF514B"/>
    <w:rsid w:val="00C02751"/>
    <w:rsid w:val="00C0358E"/>
    <w:rsid w:val="00C05486"/>
    <w:rsid w:val="00C07F0F"/>
    <w:rsid w:val="00C119B0"/>
    <w:rsid w:val="00C12AA5"/>
    <w:rsid w:val="00C2013A"/>
    <w:rsid w:val="00C2114F"/>
    <w:rsid w:val="00C215C9"/>
    <w:rsid w:val="00C22774"/>
    <w:rsid w:val="00C236A4"/>
    <w:rsid w:val="00C239C3"/>
    <w:rsid w:val="00C26CE3"/>
    <w:rsid w:val="00C31E74"/>
    <w:rsid w:val="00C33CC1"/>
    <w:rsid w:val="00C40EA4"/>
    <w:rsid w:val="00C437D1"/>
    <w:rsid w:val="00C51E7B"/>
    <w:rsid w:val="00C557B8"/>
    <w:rsid w:val="00C55DAF"/>
    <w:rsid w:val="00C62C85"/>
    <w:rsid w:val="00C7546E"/>
    <w:rsid w:val="00C75D63"/>
    <w:rsid w:val="00C80629"/>
    <w:rsid w:val="00C81C4D"/>
    <w:rsid w:val="00C84B42"/>
    <w:rsid w:val="00C8734C"/>
    <w:rsid w:val="00C9184E"/>
    <w:rsid w:val="00C97D98"/>
    <w:rsid w:val="00CA1314"/>
    <w:rsid w:val="00CA20C0"/>
    <w:rsid w:val="00CA3484"/>
    <w:rsid w:val="00CA3D48"/>
    <w:rsid w:val="00CA44DC"/>
    <w:rsid w:val="00CA6BB7"/>
    <w:rsid w:val="00CB037B"/>
    <w:rsid w:val="00CB4A9C"/>
    <w:rsid w:val="00CB5B78"/>
    <w:rsid w:val="00CB6067"/>
    <w:rsid w:val="00CC132B"/>
    <w:rsid w:val="00CC1AA2"/>
    <w:rsid w:val="00CC2F32"/>
    <w:rsid w:val="00CC479D"/>
    <w:rsid w:val="00CC692E"/>
    <w:rsid w:val="00CC6A33"/>
    <w:rsid w:val="00CC7C3B"/>
    <w:rsid w:val="00CE0B48"/>
    <w:rsid w:val="00CE23A8"/>
    <w:rsid w:val="00CE74BC"/>
    <w:rsid w:val="00CF0627"/>
    <w:rsid w:val="00CF1530"/>
    <w:rsid w:val="00CF5D9D"/>
    <w:rsid w:val="00CF6ACE"/>
    <w:rsid w:val="00D00278"/>
    <w:rsid w:val="00D01A65"/>
    <w:rsid w:val="00D22824"/>
    <w:rsid w:val="00D26ADB"/>
    <w:rsid w:val="00D31875"/>
    <w:rsid w:val="00D336ED"/>
    <w:rsid w:val="00D35FDD"/>
    <w:rsid w:val="00D36B2D"/>
    <w:rsid w:val="00D37627"/>
    <w:rsid w:val="00D40361"/>
    <w:rsid w:val="00D45D74"/>
    <w:rsid w:val="00D618C6"/>
    <w:rsid w:val="00D61F53"/>
    <w:rsid w:val="00D62318"/>
    <w:rsid w:val="00D7072F"/>
    <w:rsid w:val="00D723AB"/>
    <w:rsid w:val="00D7455E"/>
    <w:rsid w:val="00D77B49"/>
    <w:rsid w:val="00D77EEE"/>
    <w:rsid w:val="00D80CC5"/>
    <w:rsid w:val="00D8314A"/>
    <w:rsid w:val="00D83258"/>
    <w:rsid w:val="00D86B24"/>
    <w:rsid w:val="00D8787B"/>
    <w:rsid w:val="00D878B7"/>
    <w:rsid w:val="00D9401C"/>
    <w:rsid w:val="00D944FD"/>
    <w:rsid w:val="00DA2202"/>
    <w:rsid w:val="00DA4590"/>
    <w:rsid w:val="00DA7E72"/>
    <w:rsid w:val="00DB51EB"/>
    <w:rsid w:val="00DB7CB1"/>
    <w:rsid w:val="00DC0E58"/>
    <w:rsid w:val="00DC1792"/>
    <w:rsid w:val="00DC23F4"/>
    <w:rsid w:val="00DC6EA8"/>
    <w:rsid w:val="00DC7477"/>
    <w:rsid w:val="00DD29F2"/>
    <w:rsid w:val="00DD3F9F"/>
    <w:rsid w:val="00DE35C8"/>
    <w:rsid w:val="00DE37A9"/>
    <w:rsid w:val="00DE728F"/>
    <w:rsid w:val="00DF48A5"/>
    <w:rsid w:val="00E00AB5"/>
    <w:rsid w:val="00E01F31"/>
    <w:rsid w:val="00E06C21"/>
    <w:rsid w:val="00E231F6"/>
    <w:rsid w:val="00E25354"/>
    <w:rsid w:val="00E256FC"/>
    <w:rsid w:val="00E26A97"/>
    <w:rsid w:val="00E3352C"/>
    <w:rsid w:val="00E33611"/>
    <w:rsid w:val="00E40274"/>
    <w:rsid w:val="00E406CE"/>
    <w:rsid w:val="00E44D44"/>
    <w:rsid w:val="00E45CAC"/>
    <w:rsid w:val="00E4685D"/>
    <w:rsid w:val="00E47EF9"/>
    <w:rsid w:val="00E47F7B"/>
    <w:rsid w:val="00E50A05"/>
    <w:rsid w:val="00E52376"/>
    <w:rsid w:val="00E53E44"/>
    <w:rsid w:val="00E60803"/>
    <w:rsid w:val="00E62FDF"/>
    <w:rsid w:val="00E66162"/>
    <w:rsid w:val="00E742B7"/>
    <w:rsid w:val="00E80F01"/>
    <w:rsid w:val="00E90943"/>
    <w:rsid w:val="00E920BB"/>
    <w:rsid w:val="00E920F6"/>
    <w:rsid w:val="00E939A0"/>
    <w:rsid w:val="00E96F76"/>
    <w:rsid w:val="00EA16F6"/>
    <w:rsid w:val="00EA197F"/>
    <w:rsid w:val="00EA6C1C"/>
    <w:rsid w:val="00EB068D"/>
    <w:rsid w:val="00EB1103"/>
    <w:rsid w:val="00EB1669"/>
    <w:rsid w:val="00EB2F41"/>
    <w:rsid w:val="00EB4D56"/>
    <w:rsid w:val="00EB55C0"/>
    <w:rsid w:val="00EC088C"/>
    <w:rsid w:val="00EC1A00"/>
    <w:rsid w:val="00ED11F3"/>
    <w:rsid w:val="00ED34D3"/>
    <w:rsid w:val="00ED5580"/>
    <w:rsid w:val="00ED5F61"/>
    <w:rsid w:val="00ED6407"/>
    <w:rsid w:val="00ED72A2"/>
    <w:rsid w:val="00EE288A"/>
    <w:rsid w:val="00EE33F6"/>
    <w:rsid w:val="00EF3218"/>
    <w:rsid w:val="00EF3304"/>
    <w:rsid w:val="00EF3689"/>
    <w:rsid w:val="00EF6591"/>
    <w:rsid w:val="00EF6789"/>
    <w:rsid w:val="00EF788A"/>
    <w:rsid w:val="00F03E2C"/>
    <w:rsid w:val="00F06142"/>
    <w:rsid w:val="00F170E4"/>
    <w:rsid w:val="00F332AD"/>
    <w:rsid w:val="00F33651"/>
    <w:rsid w:val="00F41884"/>
    <w:rsid w:val="00F4263C"/>
    <w:rsid w:val="00F43167"/>
    <w:rsid w:val="00F46AE1"/>
    <w:rsid w:val="00F54DC1"/>
    <w:rsid w:val="00F641D5"/>
    <w:rsid w:val="00F649A3"/>
    <w:rsid w:val="00F661B4"/>
    <w:rsid w:val="00F71906"/>
    <w:rsid w:val="00F85CC5"/>
    <w:rsid w:val="00F86781"/>
    <w:rsid w:val="00F876F5"/>
    <w:rsid w:val="00F879C6"/>
    <w:rsid w:val="00F93A85"/>
    <w:rsid w:val="00F93FF3"/>
    <w:rsid w:val="00F940AC"/>
    <w:rsid w:val="00F960B3"/>
    <w:rsid w:val="00FA49DF"/>
    <w:rsid w:val="00FB295E"/>
    <w:rsid w:val="00FB2F15"/>
    <w:rsid w:val="00FC11EF"/>
    <w:rsid w:val="00FC5BF4"/>
    <w:rsid w:val="00FD404B"/>
    <w:rsid w:val="00FD5656"/>
    <w:rsid w:val="00FD74B9"/>
    <w:rsid w:val="00FE0B72"/>
    <w:rsid w:val="00FE1E55"/>
    <w:rsid w:val="00FE21A8"/>
    <w:rsid w:val="00FE3F62"/>
    <w:rsid w:val="00FE422F"/>
    <w:rsid w:val="00FE44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2B163B"/>
  <w15:docId w15:val="{3F4750AD-7A60-426B-8515-59BCB5FF8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5874EA"/>
    <w:pPr>
      <w:keepNext/>
      <w:keepLines/>
      <w:numPr>
        <w:numId w:val="6"/>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unhideWhenUsed/>
    <w:qFormat/>
    <w:rsid w:val="007B740A"/>
    <w:pPr>
      <w:keepNext/>
      <w:keepLines/>
      <w:spacing w:before="40"/>
      <w:outlineLvl w:val="3"/>
    </w:pPr>
    <w:rPr>
      <w:rFonts w:eastAsiaTheme="minorHAnsi" w:cstheme="majorBidi"/>
      <w:iCs w:val="0"/>
      <w:color w:val="2E74B5" w:themeColor="accent1" w:themeShade="BF"/>
      <w:sz w:val="28"/>
      <w:szCs w:val="28"/>
      <w:lang w:eastAsia="ro-RO"/>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74EA"/>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rsid w:val="007B740A"/>
    <w:rPr>
      <w:rFonts w:cstheme="majorBidi"/>
      <w:noProof/>
      <w:color w:val="2E74B5" w:themeColor="accent1" w:themeShade="BF"/>
      <w:sz w:val="28"/>
      <w:szCs w:val="28"/>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Normal bullet 2,body 2,List1,Forth level,Listă paragraf"/>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body 2 Char,List1 Char,Forth level Char,Listă paragraf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iPriority w:val="99"/>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uiPriority w:val="99"/>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18"/>
      <w:lang w:eastAsia="sk-SK"/>
    </w:rPr>
  </w:style>
  <w:style w:type="character" w:customStyle="1" w:styleId="UnresolvedMention1">
    <w:name w:val="Unresolved Mention1"/>
    <w:basedOn w:val="DefaultParagraphFont"/>
    <w:uiPriority w:val="99"/>
    <w:semiHidden/>
    <w:unhideWhenUsed/>
    <w:rsid w:val="005466EE"/>
    <w:rPr>
      <w:color w:val="605E5C"/>
      <w:shd w:val="clear" w:color="auto" w:fill="E1DFDD"/>
    </w:rPr>
  </w:style>
  <w:style w:type="paragraph" w:styleId="DocumentMap">
    <w:name w:val="Document Map"/>
    <w:basedOn w:val="Normal"/>
    <w:link w:val="DocumentMapChar"/>
    <w:semiHidden/>
    <w:rsid w:val="004D2AE8"/>
    <w:pPr>
      <w:widowControl/>
      <w:shd w:val="clear" w:color="auto" w:fill="000080"/>
      <w:autoSpaceDE/>
      <w:autoSpaceDN/>
      <w:adjustRightInd/>
      <w:spacing w:before="120" w:after="120"/>
      <w:jc w:val="left"/>
    </w:pPr>
    <w:rPr>
      <w:rFonts w:ascii="Tahoma" w:hAnsi="Tahoma" w:cs="Tahoma"/>
      <w:iCs w:val="0"/>
      <w:noProof w:val="0"/>
      <w:sz w:val="20"/>
      <w:szCs w:val="24"/>
      <w:lang w:eastAsia="en-US"/>
    </w:rPr>
  </w:style>
  <w:style w:type="character" w:customStyle="1" w:styleId="DocumentMapChar">
    <w:name w:val="Document Map Char"/>
    <w:basedOn w:val="DefaultParagraphFont"/>
    <w:link w:val="DocumentMap"/>
    <w:semiHidden/>
    <w:rsid w:val="004D2AE8"/>
    <w:rPr>
      <w:rFonts w:ascii="Tahoma" w:eastAsia="Times New Roman" w:hAnsi="Tahoma" w:cs="Tahoma"/>
      <w:sz w:val="20"/>
      <w:szCs w:val="24"/>
      <w:shd w:val="clear" w:color="auto" w:fill="00008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07340928">
      <w:bodyDiv w:val="1"/>
      <w:marLeft w:val="0"/>
      <w:marRight w:val="0"/>
      <w:marTop w:val="0"/>
      <w:marBottom w:val="0"/>
      <w:divBdr>
        <w:top w:val="none" w:sz="0" w:space="0" w:color="auto"/>
        <w:left w:val="none" w:sz="0" w:space="0" w:color="auto"/>
        <w:bottom w:val="none" w:sz="0" w:space="0" w:color="auto"/>
        <w:right w:val="none" w:sz="0" w:space="0" w:color="auto"/>
      </w:divBdr>
      <w:divsChild>
        <w:div w:id="448549875">
          <w:marLeft w:val="0"/>
          <w:marRight w:val="0"/>
          <w:marTop w:val="0"/>
          <w:marBottom w:val="0"/>
          <w:divBdr>
            <w:top w:val="none" w:sz="0" w:space="0" w:color="auto"/>
            <w:left w:val="none" w:sz="0" w:space="0" w:color="auto"/>
            <w:bottom w:val="none" w:sz="0" w:space="0" w:color="auto"/>
            <w:right w:val="none" w:sz="0" w:space="0" w:color="auto"/>
          </w:divBdr>
          <w:divsChild>
            <w:div w:id="1873228914">
              <w:marLeft w:val="0"/>
              <w:marRight w:val="0"/>
              <w:marTop w:val="0"/>
              <w:marBottom w:val="0"/>
              <w:divBdr>
                <w:top w:val="none" w:sz="0" w:space="0" w:color="auto"/>
                <w:left w:val="none" w:sz="0" w:space="0" w:color="auto"/>
                <w:bottom w:val="none" w:sz="0" w:space="0" w:color="auto"/>
                <w:right w:val="none" w:sz="0" w:space="0" w:color="auto"/>
              </w:divBdr>
              <w:divsChild>
                <w:div w:id="13764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85781630">
      <w:bodyDiv w:val="1"/>
      <w:marLeft w:val="0"/>
      <w:marRight w:val="0"/>
      <w:marTop w:val="0"/>
      <w:marBottom w:val="0"/>
      <w:divBdr>
        <w:top w:val="none" w:sz="0" w:space="0" w:color="auto"/>
        <w:left w:val="none" w:sz="0" w:space="0" w:color="auto"/>
        <w:bottom w:val="none" w:sz="0" w:space="0" w:color="auto"/>
        <w:right w:val="none" w:sz="0" w:space="0" w:color="auto"/>
      </w:divBdr>
      <w:divsChild>
        <w:div w:id="1020663341">
          <w:marLeft w:val="0"/>
          <w:marRight w:val="0"/>
          <w:marTop w:val="0"/>
          <w:marBottom w:val="0"/>
          <w:divBdr>
            <w:top w:val="none" w:sz="0" w:space="0" w:color="auto"/>
            <w:left w:val="none" w:sz="0" w:space="0" w:color="auto"/>
            <w:bottom w:val="none" w:sz="0" w:space="0" w:color="auto"/>
            <w:right w:val="none" w:sz="0" w:space="0" w:color="auto"/>
          </w:divBdr>
          <w:divsChild>
            <w:div w:id="1122042955">
              <w:marLeft w:val="0"/>
              <w:marRight w:val="0"/>
              <w:marTop w:val="0"/>
              <w:marBottom w:val="0"/>
              <w:divBdr>
                <w:top w:val="none" w:sz="0" w:space="0" w:color="auto"/>
                <w:left w:val="none" w:sz="0" w:space="0" w:color="auto"/>
                <w:bottom w:val="none" w:sz="0" w:space="0" w:color="auto"/>
                <w:right w:val="none" w:sz="0" w:space="0" w:color="auto"/>
              </w:divBdr>
              <w:divsChild>
                <w:div w:id="131649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1840925449">
      <w:bodyDiv w:val="1"/>
      <w:marLeft w:val="0"/>
      <w:marRight w:val="0"/>
      <w:marTop w:val="0"/>
      <w:marBottom w:val="0"/>
      <w:divBdr>
        <w:top w:val="none" w:sz="0" w:space="0" w:color="auto"/>
        <w:left w:val="none" w:sz="0" w:space="0" w:color="auto"/>
        <w:bottom w:val="none" w:sz="0" w:space="0" w:color="auto"/>
        <w:right w:val="none" w:sz="0" w:space="0" w:color="auto"/>
      </w:divBdr>
      <w:divsChild>
        <w:div w:id="494611328">
          <w:marLeft w:val="0"/>
          <w:marRight w:val="0"/>
          <w:marTop w:val="0"/>
          <w:marBottom w:val="0"/>
          <w:divBdr>
            <w:top w:val="none" w:sz="0" w:space="0" w:color="auto"/>
            <w:left w:val="none" w:sz="0" w:space="0" w:color="auto"/>
            <w:bottom w:val="none" w:sz="0" w:space="0" w:color="auto"/>
            <w:right w:val="none" w:sz="0" w:space="0" w:color="auto"/>
          </w:divBdr>
          <w:divsChild>
            <w:div w:id="92284074">
              <w:marLeft w:val="0"/>
              <w:marRight w:val="0"/>
              <w:marTop w:val="0"/>
              <w:marBottom w:val="0"/>
              <w:divBdr>
                <w:top w:val="none" w:sz="0" w:space="0" w:color="auto"/>
                <w:left w:val="none" w:sz="0" w:space="0" w:color="auto"/>
                <w:bottom w:val="none" w:sz="0" w:space="0" w:color="auto"/>
                <w:right w:val="none" w:sz="0" w:space="0" w:color="auto"/>
              </w:divBdr>
              <w:divsChild>
                <w:div w:id="187376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14DA8-C2C9-4982-A102-3726D3102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2565</Words>
  <Characters>14880</Characters>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2020-02-24T08:39:00Z</cp:lastPrinted>
  <dcterms:created xsi:type="dcterms:W3CDTF">2022-02-17T14:00:00Z</dcterms:created>
  <dcterms:modified xsi:type="dcterms:W3CDTF">2022-04-18T20:18:00Z</dcterms:modified>
</cp:coreProperties>
</file>